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43548" w14:textId="77777777" w:rsidR="00A174CC" w:rsidRDefault="008815EE">
      <w:r>
        <w:rPr>
          <w:noProof/>
          <w:lang w:val="it-IT" w:eastAsia="it-IT"/>
        </w:rPr>
        <w:drawing>
          <wp:anchor distT="0" distB="0" distL="114300" distR="114300" simplePos="0" relativeHeight="2" behindDoc="0" locked="0" layoutInCell="1" allowOverlap="1" wp14:anchorId="5C702AFD" wp14:editId="562E1303">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cstate="print"/>
                    <a:stretch>
                      <a:fillRect/>
                    </a:stretch>
                  </pic:blipFill>
                  <pic:spPr bwMode="auto">
                    <a:xfrm>
                      <a:off x="0" y="0"/>
                      <a:ext cx="1223010" cy="752475"/>
                    </a:xfrm>
                    <a:prstGeom prst="rect">
                      <a:avLst/>
                    </a:prstGeom>
                  </pic:spPr>
                </pic:pic>
              </a:graphicData>
            </a:graphic>
          </wp:anchor>
        </w:drawing>
      </w:r>
    </w:p>
    <w:p w14:paraId="659D0CB5" w14:textId="77777777" w:rsidR="00A174CC" w:rsidRDefault="00A174CC">
      <w:pPr>
        <w:rPr>
          <w:rFonts w:ascii="Arial" w:hAnsi="Arial" w:cs="Arial"/>
          <w:color w:val="0000FF"/>
          <w:sz w:val="20"/>
          <w:szCs w:val="20"/>
        </w:rPr>
      </w:pPr>
    </w:p>
    <w:p w14:paraId="54FD57D7" w14:textId="77777777" w:rsidR="00A174CC" w:rsidRDefault="00A174CC">
      <w:pPr>
        <w:rPr>
          <w:rFonts w:ascii="Arial" w:hAnsi="Arial" w:cs="Arial"/>
          <w:color w:val="0000FF"/>
          <w:sz w:val="20"/>
          <w:szCs w:val="20"/>
        </w:rPr>
      </w:pPr>
    </w:p>
    <w:p w14:paraId="161FB604" w14:textId="77777777" w:rsidR="00A174CC" w:rsidRDefault="00A174CC">
      <w:pPr>
        <w:rPr>
          <w:rFonts w:ascii="Arial" w:hAnsi="Arial" w:cs="Arial"/>
          <w:color w:val="0000FF"/>
          <w:sz w:val="20"/>
          <w:szCs w:val="20"/>
        </w:rPr>
      </w:pPr>
    </w:p>
    <w:p w14:paraId="599661F0" w14:textId="77777777" w:rsidR="00A174CC" w:rsidRDefault="00A174CC">
      <w:pPr>
        <w:rPr>
          <w:rFonts w:ascii="Arial" w:hAnsi="Arial" w:cs="Arial"/>
          <w:color w:val="0000FF"/>
          <w:sz w:val="20"/>
          <w:szCs w:val="20"/>
        </w:rPr>
      </w:pPr>
    </w:p>
    <w:p w14:paraId="79380DA6" w14:textId="77777777" w:rsidR="00A174CC" w:rsidRDefault="00A174CC">
      <w:pPr>
        <w:rPr>
          <w:rFonts w:ascii="Arial" w:hAnsi="Arial" w:cs="Arial"/>
          <w:color w:val="0000FF"/>
          <w:sz w:val="20"/>
          <w:szCs w:val="20"/>
        </w:rPr>
      </w:pPr>
    </w:p>
    <w:p w14:paraId="767094DC" w14:textId="77777777" w:rsidR="00A174CC" w:rsidRDefault="00A174CC">
      <w:pPr>
        <w:rPr>
          <w:rFonts w:ascii="Arial" w:hAnsi="Arial" w:cs="Arial"/>
          <w:color w:val="0000FF"/>
          <w:sz w:val="20"/>
          <w:szCs w:val="20"/>
        </w:rPr>
      </w:pPr>
    </w:p>
    <w:p w14:paraId="2384AAEC"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339DE6D8"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1E84E277" w14:textId="77777777">
        <w:tc>
          <w:tcPr>
            <w:tcW w:w="3553" w:type="dxa"/>
            <w:tcBorders>
              <w:top w:val="double" w:sz="4" w:space="0" w:color="000000"/>
              <w:left w:val="double" w:sz="4" w:space="0" w:color="000000"/>
              <w:right w:val="single" w:sz="4" w:space="0" w:color="000000"/>
            </w:tcBorders>
            <w:shd w:val="clear" w:color="auto" w:fill="auto"/>
            <w:vAlign w:val="center"/>
          </w:tcPr>
          <w:p w14:paraId="4BADAE68"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61089FA0" w14:textId="16E05DE7" w:rsidR="00A174CC" w:rsidRPr="00B6680B" w:rsidRDefault="00F461D0">
            <w:pPr>
              <w:pStyle w:val="BodyTextIndent"/>
              <w:ind w:left="0" w:firstLine="0"/>
              <w:jc w:val="center"/>
              <w:rPr>
                <w:rFonts w:ascii="Arial" w:hAnsi="Arial" w:cs="Arial"/>
                <w:b/>
                <w:bCs/>
                <w:sz w:val="28"/>
                <w:szCs w:val="28"/>
              </w:rPr>
            </w:pPr>
            <w:r w:rsidRPr="00B6680B">
              <w:rPr>
                <w:rFonts w:ascii="Arial" w:hAnsi="Arial" w:cs="Arial"/>
                <w:b/>
                <w:bCs/>
                <w:sz w:val="28"/>
                <w:szCs w:val="28"/>
              </w:rPr>
              <w:t>2021.012P</w:t>
            </w:r>
          </w:p>
        </w:tc>
        <w:tc>
          <w:tcPr>
            <w:tcW w:w="710" w:type="dxa"/>
            <w:tcBorders>
              <w:top w:val="double" w:sz="4" w:space="0" w:color="000000"/>
              <w:left w:val="single" w:sz="4" w:space="0" w:color="000000"/>
              <w:right w:val="double" w:sz="4" w:space="0" w:color="000000"/>
            </w:tcBorders>
            <w:shd w:val="clear" w:color="auto" w:fill="auto"/>
            <w:vAlign w:val="center"/>
          </w:tcPr>
          <w:p w14:paraId="22E0A0C8" w14:textId="77777777" w:rsidR="00A174CC" w:rsidRDefault="00A174CC">
            <w:pPr>
              <w:pStyle w:val="BodyTextIndent"/>
              <w:ind w:left="0" w:firstLine="0"/>
              <w:rPr>
                <w:rFonts w:ascii="Arial" w:hAnsi="Arial" w:cs="Arial"/>
              </w:rPr>
            </w:pPr>
          </w:p>
        </w:tc>
      </w:tr>
      <w:tr w:rsidR="00A174CC" w14:paraId="2C2330FD" w14:textId="77777777">
        <w:tc>
          <w:tcPr>
            <w:tcW w:w="9072" w:type="dxa"/>
            <w:gridSpan w:val="3"/>
            <w:tcBorders>
              <w:left w:val="double" w:sz="4" w:space="0" w:color="000000"/>
              <w:right w:val="double" w:sz="4" w:space="0" w:color="000000"/>
            </w:tcBorders>
            <w:shd w:val="clear" w:color="auto" w:fill="auto"/>
          </w:tcPr>
          <w:p w14:paraId="6AF09F7B" w14:textId="0F359D4D" w:rsidR="00A174CC" w:rsidRDefault="008815EE" w:rsidP="000278CA">
            <w:pPr>
              <w:spacing w:before="120"/>
              <w:rPr>
                <w:rFonts w:ascii="Arial" w:hAnsi="Arial" w:cs="Arial"/>
                <w:b/>
                <w:sz w:val="22"/>
                <w:szCs w:val="22"/>
              </w:rPr>
            </w:pPr>
            <w:r>
              <w:rPr>
                <w:rFonts w:ascii="Arial" w:hAnsi="Arial" w:cs="Arial"/>
                <w:b/>
              </w:rPr>
              <w:t>Short title</w:t>
            </w:r>
            <w:r w:rsidR="000278CA">
              <w:rPr>
                <w:rFonts w:ascii="Arial" w:hAnsi="Arial" w:cs="Arial"/>
                <w:b/>
              </w:rPr>
              <w:t xml:space="preserve">: </w:t>
            </w:r>
            <w:r w:rsidR="000278CA" w:rsidRPr="000278CA">
              <w:rPr>
                <w:rFonts w:ascii="Helvetica" w:hAnsi="Helvetica"/>
                <w:color w:val="000000"/>
                <w:sz w:val="22"/>
                <w:szCs w:val="18"/>
                <w:shd w:val="clear" w:color="auto" w:fill="FFFFFF"/>
              </w:rPr>
              <w:t xml:space="preserve">Create </w:t>
            </w:r>
            <w:r w:rsidR="000268E7">
              <w:rPr>
                <w:rFonts w:ascii="Helvetica" w:hAnsi="Helvetica"/>
                <w:color w:val="000000"/>
                <w:sz w:val="22"/>
                <w:szCs w:val="18"/>
                <w:shd w:val="clear" w:color="auto" w:fill="FFFFFF"/>
              </w:rPr>
              <w:t>one</w:t>
            </w:r>
            <w:r w:rsidR="000278CA" w:rsidRPr="000278CA">
              <w:rPr>
                <w:rFonts w:ascii="Helvetica" w:hAnsi="Helvetica"/>
                <w:color w:val="000000"/>
                <w:sz w:val="22"/>
                <w:szCs w:val="18"/>
                <w:shd w:val="clear" w:color="auto" w:fill="FFFFFF"/>
              </w:rPr>
              <w:t xml:space="preserve"> new species </w:t>
            </w:r>
            <w:r w:rsidR="000268E7">
              <w:rPr>
                <w:rFonts w:ascii="Helvetica" w:hAnsi="Helvetica"/>
                <w:color w:val="000000"/>
                <w:sz w:val="22"/>
                <w:szCs w:val="18"/>
                <w:shd w:val="clear" w:color="auto" w:fill="FFFFFF"/>
              </w:rPr>
              <w:t>(</w:t>
            </w:r>
            <w:r w:rsidR="000268E7" w:rsidRPr="000278CA">
              <w:rPr>
                <w:rFonts w:ascii="Helvetica" w:hAnsi="Helvetica"/>
                <w:i/>
                <w:color w:val="000000"/>
                <w:sz w:val="22"/>
                <w:szCs w:val="18"/>
                <w:shd w:val="clear" w:color="auto" w:fill="FFFFFF"/>
              </w:rPr>
              <w:t xml:space="preserve">Emaravirus </w:t>
            </w:r>
            <w:r w:rsidR="000268E7">
              <w:rPr>
                <w:rFonts w:ascii="Helvetica" w:hAnsi="Helvetica"/>
                <w:i/>
                <w:color w:val="000000"/>
                <w:sz w:val="22"/>
                <w:szCs w:val="18"/>
                <w:shd w:val="clear" w:color="auto" w:fill="FFFFFF"/>
              </w:rPr>
              <w:t>quercus</w:t>
            </w:r>
            <w:r w:rsidR="000268E7">
              <w:rPr>
                <w:rFonts w:ascii="Helvetica" w:hAnsi="Helvetica"/>
                <w:color w:val="000000"/>
                <w:sz w:val="22"/>
                <w:szCs w:val="18"/>
                <w:shd w:val="clear" w:color="auto" w:fill="FFFFFF"/>
              </w:rPr>
              <w:t>)</w:t>
            </w:r>
            <w:r w:rsidR="000268E7" w:rsidRPr="000278CA">
              <w:rPr>
                <w:rFonts w:ascii="Helvetica" w:hAnsi="Helvetica"/>
                <w:color w:val="000000"/>
                <w:sz w:val="22"/>
                <w:szCs w:val="18"/>
                <w:shd w:val="clear" w:color="auto" w:fill="FFFFFF"/>
              </w:rPr>
              <w:t xml:space="preserve"> </w:t>
            </w:r>
            <w:r w:rsidR="000278CA" w:rsidRPr="000278CA">
              <w:rPr>
                <w:rFonts w:ascii="Helvetica" w:hAnsi="Helvetica"/>
                <w:color w:val="000000"/>
                <w:sz w:val="22"/>
                <w:szCs w:val="18"/>
                <w:shd w:val="clear" w:color="auto" w:fill="FFFFFF"/>
              </w:rPr>
              <w:t xml:space="preserve">in the genus </w:t>
            </w:r>
            <w:r w:rsidR="000278CA" w:rsidRPr="001939A4">
              <w:rPr>
                <w:rFonts w:ascii="Helvetica" w:hAnsi="Helvetica"/>
                <w:i/>
                <w:iCs/>
                <w:color w:val="000000"/>
                <w:sz w:val="22"/>
                <w:szCs w:val="18"/>
                <w:shd w:val="clear" w:color="auto" w:fill="FFFFFF"/>
              </w:rPr>
              <w:t>Emaravirus</w:t>
            </w:r>
            <w:r w:rsidR="00F82B63">
              <w:rPr>
                <w:rFonts w:ascii="Helvetica" w:hAnsi="Helvetica"/>
                <w:i/>
                <w:iCs/>
                <w:color w:val="000000"/>
                <w:sz w:val="22"/>
                <w:szCs w:val="18"/>
                <w:shd w:val="clear" w:color="auto" w:fill="FFFFFF"/>
              </w:rPr>
              <w:t>,</w:t>
            </w:r>
            <w:r w:rsidR="000278CA" w:rsidRPr="001939A4">
              <w:rPr>
                <w:rFonts w:ascii="Helvetica" w:hAnsi="Helvetica"/>
                <w:i/>
                <w:iCs/>
                <w:color w:val="000000"/>
                <w:sz w:val="22"/>
                <w:szCs w:val="18"/>
                <w:shd w:val="clear" w:color="auto" w:fill="FFFFFF"/>
              </w:rPr>
              <w:t xml:space="preserve"> </w:t>
            </w:r>
            <w:r w:rsidR="000268E7">
              <w:rPr>
                <w:rFonts w:ascii="Helvetica" w:hAnsi="Helvetica"/>
                <w:color w:val="000000"/>
                <w:sz w:val="22"/>
                <w:szCs w:val="18"/>
                <w:shd w:val="clear" w:color="auto" w:fill="FFFFFF"/>
              </w:rPr>
              <w:t>(</w:t>
            </w:r>
            <w:r w:rsidR="000268E7" w:rsidRPr="000268E7">
              <w:rPr>
                <w:rFonts w:ascii="Helvetica" w:hAnsi="Helvetica"/>
                <w:i/>
                <w:iCs/>
                <w:color w:val="000000"/>
                <w:sz w:val="22"/>
                <w:szCs w:val="18"/>
                <w:shd w:val="clear" w:color="auto" w:fill="FFFFFF"/>
              </w:rPr>
              <w:t>Bunyavirales</w:t>
            </w:r>
            <w:r w:rsidR="000268E7">
              <w:rPr>
                <w:rFonts w:ascii="Helvetica" w:hAnsi="Helvetica"/>
                <w:color w:val="000000"/>
                <w:sz w:val="22"/>
                <w:szCs w:val="18"/>
                <w:shd w:val="clear" w:color="auto" w:fill="FFFFFF"/>
              </w:rPr>
              <w:t xml:space="preserve">: </w:t>
            </w:r>
            <w:r w:rsidR="000278CA" w:rsidRPr="001939A4">
              <w:rPr>
                <w:rFonts w:ascii="Helvetica" w:hAnsi="Helvetica"/>
                <w:i/>
                <w:iCs/>
                <w:color w:val="000000"/>
                <w:sz w:val="22"/>
                <w:szCs w:val="18"/>
                <w:shd w:val="clear" w:color="auto" w:fill="FFFFFF"/>
              </w:rPr>
              <w:t>Fimoviridae</w:t>
            </w:r>
            <w:r w:rsidR="000268E7" w:rsidRPr="000268E7">
              <w:rPr>
                <w:rFonts w:ascii="Helvetica" w:hAnsi="Helvetica"/>
                <w:color w:val="000000"/>
                <w:sz w:val="22"/>
                <w:szCs w:val="18"/>
                <w:shd w:val="clear" w:color="auto" w:fill="FFFFFF"/>
              </w:rPr>
              <w:t>)</w:t>
            </w:r>
          </w:p>
        </w:tc>
      </w:tr>
      <w:tr w:rsidR="00A174CC" w14:paraId="755E3849"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5D1B24C3" w14:textId="77777777" w:rsidR="00A174CC" w:rsidRDefault="00A174CC">
            <w:pPr>
              <w:rPr>
                <w:rFonts w:ascii="Arial" w:hAnsi="Arial" w:cs="Arial"/>
                <w:b/>
                <w:sz w:val="22"/>
                <w:szCs w:val="22"/>
              </w:rPr>
            </w:pPr>
          </w:p>
        </w:tc>
      </w:tr>
    </w:tbl>
    <w:p w14:paraId="3AA2347E"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E124A4" w14:paraId="178D05AD" w14:textId="77777777" w:rsidTr="00535070">
        <w:tc>
          <w:tcPr>
            <w:tcW w:w="4368" w:type="dxa"/>
            <w:shd w:val="clear" w:color="auto" w:fill="auto"/>
          </w:tcPr>
          <w:p w14:paraId="180BC82B" w14:textId="3E592ABE" w:rsidR="00A174CC" w:rsidRPr="00217A72" w:rsidRDefault="002A73C1">
            <w:pPr>
              <w:rPr>
                <w:rFonts w:ascii="Arial" w:hAnsi="Arial" w:cs="Arial"/>
                <w:sz w:val="22"/>
                <w:szCs w:val="22"/>
              </w:rPr>
            </w:pPr>
            <w:r w:rsidRPr="00217A72">
              <w:rPr>
                <w:rFonts w:ascii="Arial" w:eastAsia="Times" w:hAnsi="Arial" w:cs="Arial"/>
                <w:sz w:val="22"/>
                <w:szCs w:val="22"/>
                <w:lang w:val="en-GB" w:eastAsia="en-GB"/>
              </w:rPr>
              <w:t>Rehanek</w:t>
            </w:r>
            <w:r w:rsidR="00421C81" w:rsidRPr="00217A72">
              <w:rPr>
                <w:rFonts w:ascii="Arial" w:eastAsia="Times" w:hAnsi="Arial" w:cs="Arial"/>
                <w:sz w:val="22"/>
                <w:szCs w:val="22"/>
                <w:lang w:val="en-GB" w:eastAsia="en-GB"/>
              </w:rPr>
              <w:t xml:space="preserve"> M</w:t>
            </w:r>
            <w:r w:rsidRPr="00217A72">
              <w:rPr>
                <w:rFonts w:ascii="Arial" w:eastAsia="Times" w:hAnsi="Arial" w:cs="Arial"/>
                <w:sz w:val="22"/>
                <w:szCs w:val="22"/>
                <w:lang w:val="en-GB" w:eastAsia="en-GB"/>
              </w:rPr>
              <w:t>, von Bargen</w:t>
            </w:r>
            <w:r w:rsidR="00421C81" w:rsidRPr="00217A72">
              <w:rPr>
                <w:rFonts w:ascii="Arial" w:eastAsia="Times" w:hAnsi="Arial" w:cs="Arial"/>
                <w:sz w:val="22"/>
                <w:szCs w:val="22"/>
                <w:lang w:val="en-GB" w:eastAsia="en-GB"/>
              </w:rPr>
              <w:t xml:space="preserve"> S</w:t>
            </w:r>
            <w:r w:rsidRPr="00217A72">
              <w:rPr>
                <w:rFonts w:ascii="Arial" w:eastAsia="Times" w:hAnsi="Arial" w:cs="Arial"/>
                <w:sz w:val="22"/>
                <w:szCs w:val="22"/>
                <w:lang w:val="en-GB" w:eastAsia="en-GB"/>
              </w:rPr>
              <w:t>, Bandte</w:t>
            </w:r>
            <w:r w:rsidR="00421C81" w:rsidRPr="00217A72">
              <w:rPr>
                <w:rFonts w:ascii="Arial" w:eastAsia="Times" w:hAnsi="Arial" w:cs="Arial"/>
                <w:sz w:val="22"/>
                <w:szCs w:val="22"/>
                <w:lang w:val="en-GB" w:eastAsia="en-GB"/>
              </w:rPr>
              <w:t xml:space="preserve"> M</w:t>
            </w:r>
            <w:r w:rsidRPr="00217A72">
              <w:rPr>
                <w:rFonts w:ascii="Arial" w:eastAsia="Times" w:hAnsi="Arial" w:cs="Arial"/>
                <w:sz w:val="22"/>
                <w:szCs w:val="22"/>
                <w:lang w:val="en-GB" w:eastAsia="en-GB"/>
              </w:rPr>
              <w:t>, Karlin</w:t>
            </w:r>
            <w:r w:rsidR="00421C81" w:rsidRPr="00217A72">
              <w:rPr>
                <w:rFonts w:ascii="Arial" w:eastAsia="Times" w:hAnsi="Arial" w:cs="Arial"/>
                <w:sz w:val="22"/>
                <w:szCs w:val="22"/>
                <w:lang w:val="en-GB" w:eastAsia="en-GB"/>
              </w:rPr>
              <w:t xml:space="preserve"> DG</w:t>
            </w:r>
            <w:r w:rsidRPr="00217A72">
              <w:rPr>
                <w:rFonts w:ascii="Arial" w:eastAsia="Times" w:hAnsi="Arial" w:cs="Arial"/>
                <w:sz w:val="22"/>
                <w:szCs w:val="22"/>
                <w:lang w:val="en-GB" w:eastAsia="en-GB"/>
              </w:rPr>
              <w:t>, Büttner</w:t>
            </w:r>
            <w:r w:rsidR="00421C81" w:rsidRPr="00217A72">
              <w:rPr>
                <w:rFonts w:ascii="Arial" w:eastAsia="Times" w:hAnsi="Arial" w:cs="Arial"/>
                <w:sz w:val="22"/>
                <w:szCs w:val="22"/>
                <w:lang w:val="en-GB" w:eastAsia="en-GB"/>
              </w:rPr>
              <w:t xml:space="preserve"> C</w:t>
            </w:r>
          </w:p>
        </w:tc>
        <w:tc>
          <w:tcPr>
            <w:tcW w:w="4704" w:type="dxa"/>
            <w:shd w:val="clear" w:color="auto" w:fill="auto"/>
          </w:tcPr>
          <w:p w14:paraId="54A83F48" w14:textId="08A1F0A0" w:rsidR="00F912A5" w:rsidRPr="00217A72" w:rsidRDefault="00F912A5">
            <w:pPr>
              <w:rPr>
                <w:rStyle w:val="Hyperlink"/>
                <w:rFonts w:ascii="Arial" w:hAnsi="Arial" w:cs="Arial"/>
                <w:sz w:val="22"/>
                <w:szCs w:val="22"/>
                <w:lang w:val="fr-BE"/>
              </w:rPr>
            </w:pPr>
            <w:r w:rsidRPr="00217A72">
              <w:rPr>
                <w:rStyle w:val="Hyperlink"/>
                <w:rFonts w:ascii="Arial" w:hAnsi="Arial" w:cs="Arial"/>
                <w:sz w:val="22"/>
                <w:szCs w:val="22"/>
                <w:lang w:val="fr-BE"/>
              </w:rPr>
              <w:t>marius.rehanek@agrar.hu-berlin.de</w:t>
            </w:r>
            <w:r w:rsidR="006B0EA3" w:rsidRPr="00217A72">
              <w:rPr>
                <w:rStyle w:val="Hyperlink"/>
                <w:rFonts w:ascii="Arial" w:hAnsi="Arial" w:cs="Arial"/>
                <w:sz w:val="22"/>
                <w:szCs w:val="22"/>
                <w:lang w:val="fr-BE"/>
              </w:rPr>
              <w:t>;</w:t>
            </w:r>
          </w:p>
          <w:p w14:paraId="296262DD" w14:textId="4798E458" w:rsidR="00F912A5" w:rsidRPr="00217A72" w:rsidRDefault="00F912A5">
            <w:pPr>
              <w:rPr>
                <w:rStyle w:val="Hyperlink"/>
                <w:rFonts w:ascii="Arial" w:hAnsi="Arial" w:cs="Arial"/>
                <w:sz w:val="22"/>
                <w:szCs w:val="22"/>
                <w:lang w:val="fr-BE"/>
              </w:rPr>
            </w:pPr>
            <w:r w:rsidRPr="00217A72">
              <w:rPr>
                <w:rStyle w:val="Hyperlink"/>
                <w:rFonts w:ascii="Arial" w:hAnsi="Arial" w:cs="Arial"/>
                <w:sz w:val="22"/>
                <w:szCs w:val="22"/>
                <w:lang w:val="fr-BE"/>
              </w:rPr>
              <w:t>martina.bandte@agrar.hu-berlin.de</w:t>
            </w:r>
            <w:r w:rsidR="006B0EA3" w:rsidRPr="00217A72">
              <w:rPr>
                <w:rStyle w:val="Hyperlink"/>
                <w:rFonts w:ascii="Arial" w:hAnsi="Arial" w:cs="Arial"/>
                <w:sz w:val="22"/>
                <w:szCs w:val="22"/>
                <w:lang w:val="fr-BE"/>
              </w:rPr>
              <w:t>;</w:t>
            </w:r>
          </w:p>
          <w:p w14:paraId="7EA95215" w14:textId="4F7CE2FA" w:rsidR="00481AA0" w:rsidRPr="00217A72" w:rsidRDefault="00226889">
            <w:pPr>
              <w:rPr>
                <w:rStyle w:val="Hyperlink"/>
                <w:rFonts w:ascii="Arial" w:hAnsi="Arial" w:cs="Arial"/>
                <w:sz w:val="22"/>
                <w:szCs w:val="22"/>
                <w:lang w:val="fr-BE"/>
              </w:rPr>
            </w:pPr>
            <w:hyperlink r:id="rId8" w:history="1">
              <w:r w:rsidR="00F912A5" w:rsidRPr="00217A72">
                <w:rPr>
                  <w:rStyle w:val="Hyperlink"/>
                  <w:rFonts w:ascii="Arial" w:hAnsi="Arial" w:cs="Arial"/>
                  <w:sz w:val="22"/>
                  <w:szCs w:val="22"/>
                  <w:lang w:val="fr-BE"/>
                </w:rPr>
                <w:t>susanne.von.bargen@agrar.hu@berlin.de</w:t>
              </w:r>
            </w:hyperlink>
            <w:r w:rsidR="006B0EA3" w:rsidRPr="00217A72">
              <w:rPr>
                <w:rStyle w:val="Hyperlink"/>
                <w:rFonts w:ascii="Arial" w:hAnsi="Arial" w:cs="Arial"/>
                <w:sz w:val="22"/>
                <w:szCs w:val="22"/>
                <w:lang w:val="fr-BE"/>
              </w:rPr>
              <w:t>;</w:t>
            </w:r>
          </w:p>
          <w:p w14:paraId="12060BFA" w14:textId="051C76F4" w:rsidR="00F912A5" w:rsidRPr="00217A72" w:rsidRDefault="00F912A5">
            <w:pPr>
              <w:rPr>
                <w:rStyle w:val="Hyperlink"/>
                <w:rFonts w:ascii="Arial" w:hAnsi="Arial" w:cs="Arial"/>
                <w:sz w:val="22"/>
                <w:szCs w:val="22"/>
                <w:lang w:val="fr-BE"/>
              </w:rPr>
            </w:pPr>
            <w:r w:rsidRPr="00217A72">
              <w:rPr>
                <w:rStyle w:val="Hyperlink"/>
                <w:rFonts w:ascii="Arial" w:hAnsi="Arial" w:cs="Arial"/>
                <w:sz w:val="22"/>
                <w:szCs w:val="22"/>
                <w:lang w:val="fr-BE"/>
              </w:rPr>
              <w:t>davidgkarlin@gmail.com</w:t>
            </w:r>
            <w:r w:rsidR="006B0EA3" w:rsidRPr="00217A72">
              <w:rPr>
                <w:rStyle w:val="Hyperlink"/>
                <w:rFonts w:ascii="Arial" w:hAnsi="Arial" w:cs="Arial"/>
                <w:sz w:val="22"/>
                <w:szCs w:val="22"/>
                <w:lang w:val="fr-BE"/>
              </w:rPr>
              <w:t>;</w:t>
            </w:r>
          </w:p>
          <w:p w14:paraId="37815ACE" w14:textId="20AC2C62" w:rsidR="002A73C1" w:rsidRPr="00217A72" w:rsidRDefault="002A73C1">
            <w:pPr>
              <w:rPr>
                <w:rStyle w:val="Hyperlink"/>
                <w:rFonts w:ascii="Arial" w:hAnsi="Arial" w:cs="Arial"/>
                <w:sz w:val="22"/>
                <w:szCs w:val="22"/>
                <w:lang w:val="fr-BE"/>
              </w:rPr>
            </w:pPr>
            <w:r w:rsidRPr="00217A72">
              <w:rPr>
                <w:rStyle w:val="Hyperlink"/>
                <w:rFonts w:ascii="Arial" w:hAnsi="Arial" w:cs="Arial"/>
                <w:sz w:val="22"/>
                <w:szCs w:val="22"/>
                <w:lang w:val="fr-BE"/>
              </w:rPr>
              <w:t>carmen.buettner@agrar.hu-berlin.de</w:t>
            </w:r>
            <w:r w:rsidR="006B0EA3" w:rsidRPr="00217A72">
              <w:rPr>
                <w:rStyle w:val="Hyperlink"/>
                <w:rFonts w:ascii="Arial" w:hAnsi="Arial" w:cs="Arial"/>
                <w:sz w:val="22"/>
                <w:szCs w:val="22"/>
                <w:lang w:val="fr-BE"/>
              </w:rPr>
              <w:t>;</w:t>
            </w:r>
          </w:p>
          <w:p w14:paraId="170AE201" w14:textId="729E21BE" w:rsidR="002A73C1" w:rsidRPr="00217A72" w:rsidRDefault="002A73C1">
            <w:pPr>
              <w:rPr>
                <w:rStyle w:val="Hyperlink"/>
                <w:rFonts w:ascii="Arial" w:hAnsi="Arial" w:cs="Arial"/>
                <w:sz w:val="22"/>
                <w:szCs w:val="22"/>
                <w:lang w:val="fr-BE"/>
              </w:rPr>
            </w:pPr>
          </w:p>
        </w:tc>
      </w:tr>
    </w:tbl>
    <w:p w14:paraId="1FA6AE2D" w14:textId="77777777" w:rsidR="00535070" w:rsidRDefault="00535070">
      <w:pPr>
        <w:spacing w:before="120" w:after="120"/>
        <w:rPr>
          <w:rFonts w:ascii="Arial" w:hAnsi="Arial" w:cs="Arial"/>
          <w:b/>
          <w:lang w:val="fr-BE"/>
        </w:rPr>
      </w:pPr>
    </w:p>
    <w:p w14:paraId="181F7200" w14:textId="082F74F6"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17DCD623" w14:textId="77777777">
        <w:tc>
          <w:tcPr>
            <w:tcW w:w="9072" w:type="dxa"/>
            <w:shd w:val="clear" w:color="auto" w:fill="auto"/>
          </w:tcPr>
          <w:p w14:paraId="42428C1E" w14:textId="6A2603E6" w:rsidR="00CE5DDB" w:rsidRPr="00217A72" w:rsidRDefault="00CE5DDB" w:rsidP="00CE5DDB">
            <w:pPr>
              <w:autoSpaceDE w:val="0"/>
              <w:autoSpaceDN w:val="0"/>
              <w:adjustRightInd w:val="0"/>
              <w:spacing w:before="120"/>
              <w:rPr>
                <w:rFonts w:ascii="Arial" w:eastAsia="Times" w:hAnsi="Arial" w:cs="Arial"/>
                <w:sz w:val="22"/>
                <w:szCs w:val="22"/>
                <w:lang w:eastAsia="en-GB"/>
              </w:rPr>
            </w:pPr>
            <w:r w:rsidRPr="00217A72">
              <w:rPr>
                <w:rFonts w:ascii="Arial" w:eastAsia="Times" w:hAnsi="Arial" w:cs="Arial"/>
                <w:sz w:val="22"/>
                <w:szCs w:val="22"/>
                <w:lang w:eastAsia="en-GB"/>
              </w:rPr>
              <w:t>Faculty of Life Sciences, Albrecht Daniel Thaer-Institute of Agricultural and Horticultural Sciences, Humboldt-Universität zu Berlin, Berlin, Germany [R</w:t>
            </w:r>
            <w:r w:rsidR="00421C81" w:rsidRPr="00217A72">
              <w:rPr>
                <w:rFonts w:ascii="Arial" w:eastAsia="Times" w:hAnsi="Arial" w:cs="Arial"/>
                <w:sz w:val="22"/>
                <w:szCs w:val="22"/>
                <w:lang w:eastAsia="en-GB"/>
              </w:rPr>
              <w:t>M</w:t>
            </w:r>
            <w:r w:rsidRPr="00217A72">
              <w:rPr>
                <w:rFonts w:ascii="Arial" w:eastAsia="Times" w:hAnsi="Arial" w:cs="Arial"/>
                <w:sz w:val="22"/>
                <w:szCs w:val="22"/>
                <w:lang w:eastAsia="en-GB"/>
              </w:rPr>
              <w:t>, vBS, B</w:t>
            </w:r>
            <w:r w:rsidR="00421C81" w:rsidRPr="00217A72">
              <w:rPr>
                <w:rFonts w:ascii="Arial" w:eastAsia="Times" w:hAnsi="Arial" w:cs="Arial"/>
                <w:sz w:val="22"/>
                <w:szCs w:val="22"/>
                <w:lang w:eastAsia="en-GB"/>
              </w:rPr>
              <w:t>M, BC</w:t>
            </w:r>
            <w:r w:rsidRPr="00217A72">
              <w:rPr>
                <w:rFonts w:ascii="Arial" w:eastAsia="Times" w:hAnsi="Arial" w:cs="Arial"/>
                <w:sz w:val="22"/>
                <w:szCs w:val="22"/>
                <w:lang w:eastAsia="en-GB"/>
              </w:rPr>
              <w:t>]</w:t>
            </w:r>
          </w:p>
          <w:p w14:paraId="6F93E59E" w14:textId="6ED17DAA" w:rsidR="00A174CC" w:rsidRPr="00217A72" w:rsidRDefault="002A73C1" w:rsidP="002A73C1">
            <w:pPr>
              <w:autoSpaceDE w:val="0"/>
              <w:autoSpaceDN w:val="0"/>
              <w:adjustRightInd w:val="0"/>
              <w:spacing w:before="120"/>
              <w:rPr>
                <w:rFonts w:ascii="Arial" w:hAnsi="Arial" w:cs="Arial"/>
                <w:sz w:val="22"/>
                <w:szCs w:val="22"/>
              </w:rPr>
            </w:pPr>
            <w:r w:rsidRPr="00217A72">
              <w:rPr>
                <w:rFonts w:ascii="Arial" w:eastAsia="Times" w:hAnsi="Arial" w:cs="Arial"/>
                <w:sz w:val="22"/>
                <w:szCs w:val="22"/>
                <w:lang w:eastAsia="en-GB"/>
              </w:rPr>
              <w:t>Independent Scholar, Marseille, France</w:t>
            </w:r>
            <w:r w:rsidR="00421C81" w:rsidRPr="00217A72">
              <w:rPr>
                <w:rFonts w:ascii="Arial" w:eastAsia="Times" w:hAnsi="Arial" w:cs="Arial"/>
                <w:sz w:val="22"/>
                <w:szCs w:val="22"/>
                <w:lang w:eastAsia="en-GB"/>
              </w:rPr>
              <w:t xml:space="preserve"> [KDG]</w:t>
            </w:r>
          </w:p>
        </w:tc>
      </w:tr>
    </w:tbl>
    <w:p w14:paraId="3A37A1C6" w14:textId="77777777" w:rsidR="00535070" w:rsidRDefault="00535070">
      <w:pPr>
        <w:spacing w:before="120" w:after="120"/>
        <w:rPr>
          <w:rFonts w:ascii="Arial" w:hAnsi="Arial" w:cs="Arial"/>
          <w:b/>
        </w:rPr>
      </w:pPr>
    </w:p>
    <w:p w14:paraId="0E0FBA62" w14:textId="11E93234" w:rsidR="00A174CC" w:rsidRDefault="008815EE">
      <w:pPr>
        <w:spacing w:before="120" w:after="120"/>
        <w:rPr>
          <w:rFonts w:ascii="Arial" w:hAnsi="Arial" w:cs="Arial"/>
          <w:b/>
        </w:rPr>
      </w:pPr>
      <w:r>
        <w:rPr>
          <w:rFonts w:ascii="Arial" w:hAnsi="Arial" w:cs="Arial"/>
          <w:b/>
        </w:rPr>
        <w:t>Corresponding author</w:t>
      </w:r>
    </w:p>
    <w:tbl>
      <w:tblPr>
        <w:tblStyle w:val="TableGrid"/>
        <w:tblW w:w="9099" w:type="dxa"/>
        <w:tblInd w:w="137" w:type="dxa"/>
        <w:tblLook w:val="04A0" w:firstRow="1" w:lastRow="0" w:firstColumn="1" w:lastColumn="0" w:noHBand="0" w:noVBand="1"/>
      </w:tblPr>
      <w:tblGrid>
        <w:gridCol w:w="9099"/>
      </w:tblGrid>
      <w:tr w:rsidR="00A174CC" w:rsidRPr="00E124A4" w14:paraId="74315179" w14:textId="77777777" w:rsidTr="000278CA">
        <w:trPr>
          <w:trHeight w:val="354"/>
        </w:trPr>
        <w:tc>
          <w:tcPr>
            <w:tcW w:w="9099" w:type="dxa"/>
            <w:shd w:val="clear" w:color="auto" w:fill="auto"/>
          </w:tcPr>
          <w:p w14:paraId="0C6E07E3" w14:textId="49432065" w:rsidR="00CE5DDB" w:rsidRPr="00217A72" w:rsidRDefault="002A73C1" w:rsidP="00CE5DDB">
            <w:pPr>
              <w:rPr>
                <w:rFonts w:ascii="Arial" w:hAnsi="Arial" w:cs="Arial"/>
                <w:sz w:val="22"/>
                <w:szCs w:val="22"/>
                <w:lang w:val="it-IT"/>
              </w:rPr>
            </w:pPr>
            <w:r w:rsidRPr="00217A72">
              <w:rPr>
                <w:rFonts w:ascii="Arial" w:hAnsi="Arial" w:cs="Arial"/>
                <w:sz w:val="22"/>
                <w:szCs w:val="22"/>
                <w:lang w:val="it-IT"/>
              </w:rPr>
              <w:t>Susanne von Bargen</w:t>
            </w:r>
            <w:r w:rsidRPr="00217A72">
              <w:rPr>
                <w:rFonts w:ascii="Arial" w:hAnsi="Arial" w:cs="Arial"/>
                <w:color w:val="000000"/>
                <w:sz w:val="22"/>
                <w:szCs w:val="22"/>
                <w:lang w:val="it-IT"/>
              </w:rPr>
              <w:t xml:space="preserve">, </w:t>
            </w:r>
            <w:hyperlink r:id="rId9" w:history="1">
              <w:r w:rsidRPr="00217A72">
                <w:rPr>
                  <w:rFonts w:ascii="Arial" w:hAnsi="Arial" w:cs="Arial"/>
                  <w:color w:val="0000FF"/>
                  <w:sz w:val="22"/>
                  <w:szCs w:val="22"/>
                  <w:u w:val="single"/>
                  <w:lang w:val="it-IT"/>
                </w:rPr>
                <w:t>susanne.von.bargen@agrar.hu@berlin.de</w:t>
              </w:r>
            </w:hyperlink>
          </w:p>
        </w:tc>
      </w:tr>
    </w:tbl>
    <w:p w14:paraId="1CE5C91E" w14:textId="77777777" w:rsidR="00421C81" w:rsidRPr="006B0EA3" w:rsidRDefault="00421C81">
      <w:pPr>
        <w:spacing w:before="120" w:after="120"/>
        <w:rPr>
          <w:rFonts w:ascii="Arial" w:hAnsi="Arial" w:cs="Arial"/>
          <w:b/>
          <w:lang w:val="it-IT"/>
        </w:rPr>
      </w:pPr>
    </w:p>
    <w:p w14:paraId="230F9023" w14:textId="66DF4DA0"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09041543" w14:textId="77777777">
        <w:tc>
          <w:tcPr>
            <w:tcW w:w="9072" w:type="dxa"/>
            <w:shd w:val="clear" w:color="auto" w:fill="auto"/>
          </w:tcPr>
          <w:p w14:paraId="0C4E001A" w14:textId="77777777" w:rsidR="00F82B63" w:rsidRPr="00217A72" w:rsidRDefault="00F82B63">
            <w:pPr>
              <w:rPr>
                <w:rFonts w:ascii="Arial" w:hAnsi="Arial" w:cs="Arial"/>
                <w:b/>
                <w:bCs/>
                <w:sz w:val="22"/>
                <w:szCs w:val="22"/>
              </w:rPr>
            </w:pPr>
          </w:p>
          <w:p w14:paraId="0FE799A6" w14:textId="6D87C2ED" w:rsidR="00A174CC" w:rsidRPr="00217A72" w:rsidRDefault="007D639B">
            <w:pPr>
              <w:rPr>
                <w:rFonts w:ascii="Arial" w:hAnsi="Arial" w:cs="Arial"/>
                <w:b/>
                <w:bCs/>
                <w:sz w:val="22"/>
                <w:szCs w:val="22"/>
              </w:rPr>
            </w:pPr>
            <w:r w:rsidRPr="000268E7">
              <w:rPr>
                <w:rFonts w:ascii="Arial" w:hAnsi="Arial" w:cs="Arial"/>
                <w:b/>
                <w:bCs/>
                <w:i/>
                <w:sz w:val="22"/>
                <w:szCs w:val="22"/>
              </w:rPr>
              <w:t>Fimoviridae</w:t>
            </w:r>
            <w:r w:rsidRPr="00217A72">
              <w:rPr>
                <w:rFonts w:ascii="Arial" w:hAnsi="Arial" w:cs="Arial"/>
                <w:b/>
                <w:bCs/>
                <w:sz w:val="22"/>
                <w:szCs w:val="22"/>
              </w:rPr>
              <w:t xml:space="preserve"> study group</w:t>
            </w:r>
          </w:p>
          <w:p w14:paraId="23F4FFBF" w14:textId="77777777" w:rsidR="00A174CC" w:rsidRPr="00217A72" w:rsidRDefault="00A174CC">
            <w:pPr>
              <w:rPr>
                <w:rFonts w:ascii="Arial" w:hAnsi="Arial" w:cs="Arial"/>
                <w:sz w:val="22"/>
                <w:szCs w:val="22"/>
              </w:rPr>
            </w:pPr>
          </w:p>
        </w:tc>
      </w:tr>
    </w:tbl>
    <w:p w14:paraId="65C1493A" w14:textId="77777777" w:rsidR="00535070" w:rsidRDefault="00535070">
      <w:pPr>
        <w:spacing w:before="120" w:after="120"/>
        <w:rPr>
          <w:rFonts w:ascii="Arial" w:hAnsi="Arial" w:cs="Arial"/>
          <w:b/>
        </w:rPr>
      </w:pPr>
    </w:p>
    <w:p w14:paraId="7CB05AC4" w14:textId="55602D93" w:rsidR="00A174CC" w:rsidRDefault="008815EE">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63C8F456" w14:textId="77777777">
        <w:tc>
          <w:tcPr>
            <w:tcW w:w="9072" w:type="dxa"/>
            <w:shd w:val="clear" w:color="auto" w:fill="auto"/>
          </w:tcPr>
          <w:p w14:paraId="4FDC72BB" w14:textId="77777777" w:rsidR="00A174CC" w:rsidRDefault="00A174CC">
            <w:pPr>
              <w:rPr>
                <w:rFonts w:ascii="Arial" w:hAnsi="Arial" w:cs="Arial"/>
                <w:sz w:val="22"/>
                <w:szCs w:val="22"/>
              </w:rPr>
            </w:pPr>
          </w:p>
          <w:p w14:paraId="572A6067" w14:textId="77777777" w:rsidR="00A174CC" w:rsidRDefault="00A174CC">
            <w:pPr>
              <w:rPr>
                <w:rFonts w:ascii="Arial" w:hAnsi="Arial" w:cs="Arial"/>
                <w:sz w:val="22"/>
                <w:szCs w:val="22"/>
              </w:rPr>
            </w:pPr>
          </w:p>
          <w:p w14:paraId="0FC1328D" w14:textId="77777777" w:rsidR="00A174CC" w:rsidRDefault="00A174CC">
            <w:pPr>
              <w:rPr>
                <w:rFonts w:ascii="Arial" w:hAnsi="Arial" w:cs="Arial"/>
                <w:sz w:val="22"/>
                <w:szCs w:val="22"/>
              </w:rPr>
            </w:pPr>
          </w:p>
          <w:p w14:paraId="01BD0A9E" w14:textId="77777777" w:rsidR="00A174CC" w:rsidRDefault="00A174CC">
            <w:pPr>
              <w:rPr>
                <w:rFonts w:ascii="Arial" w:hAnsi="Arial" w:cs="Arial"/>
                <w:sz w:val="22"/>
                <w:szCs w:val="22"/>
              </w:rPr>
            </w:pPr>
          </w:p>
          <w:p w14:paraId="4C4CF623" w14:textId="77777777" w:rsidR="00A174CC" w:rsidRDefault="00A174CC">
            <w:pPr>
              <w:rPr>
                <w:rFonts w:ascii="Arial" w:hAnsi="Arial" w:cs="Arial"/>
                <w:sz w:val="22"/>
                <w:szCs w:val="22"/>
              </w:rPr>
            </w:pPr>
          </w:p>
          <w:p w14:paraId="3F8B7309" w14:textId="77777777" w:rsidR="00A174CC" w:rsidRDefault="00A174CC">
            <w:pPr>
              <w:rPr>
                <w:rFonts w:ascii="Arial" w:hAnsi="Arial" w:cs="Arial"/>
                <w:sz w:val="22"/>
                <w:szCs w:val="22"/>
              </w:rPr>
            </w:pPr>
          </w:p>
        </w:tc>
      </w:tr>
    </w:tbl>
    <w:p w14:paraId="33CFC7B0" w14:textId="77777777" w:rsidR="00535070" w:rsidRDefault="00535070">
      <w:pPr>
        <w:spacing w:before="120" w:after="120"/>
        <w:rPr>
          <w:rFonts w:ascii="Arial" w:hAnsi="Arial" w:cs="Arial"/>
          <w:b/>
        </w:rPr>
      </w:pPr>
    </w:p>
    <w:p w14:paraId="0A300310" w14:textId="77777777" w:rsidR="00217A72" w:rsidRDefault="00217A72">
      <w:pPr>
        <w:spacing w:before="120" w:after="120"/>
        <w:rPr>
          <w:rFonts w:ascii="Arial" w:hAnsi="Arial" w:cs="Arial"/>
          <w:b/>
        </w:rPr>
      </w:pPr>
    </w:p>
    <w:p w14:paraId="2F527FCE" w14:textId="695C04C6" w:rsidR="00A174CC" w:rsidRDefault="008815EE">
      <w:pPr>
        <w:spacing w:before="120" w:after="120"/>
        <w:rPr>
          <w:rFonts w:ascii="Arial" w:hAnsi="Arial" w:cs="Arial"/>
          <w:b/>
        </w:rPr>
      </w:pPr>
      <w:r>
        <w:rPr>
          <w:rFonts w:ascii="Arial" w:hAnsi="Arial" w:cs="Arial"/>
          <w:b/>
        </w:rPr>
        <w:lastRenderedPageBreak/>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70F86916" w14:textId="77777777" w:rsidTr="00535070">
        <w:tc>
          <w:tcPr>
            <w:tcW w:w="7939" w:type="dxa"/>
            <w:shd w:val="clear" w:color="auto" w:fill="auto"/>
          </w:tcPr>
          <w:p w14:paraId="6728FC24"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2A5DF122" w14:textId="2FA1D6D9" w:rsidR="00A174CC" w:rsidRDefault="00A3503F">
            <w:r>
              <w:t>N</w:t>
            </w:r>
          </w:p>
        </w:tc>
      </w:tr>
    </w:tbl>
    <w:p w14:paraId="04E452A1"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A94E82C" w14:textId="77777777">
        <w:tc>
          <w:tcPr>
            <w:tcW w:w="2692" w:type="dxa"/>
            <w:shd w:val="clear" w:color="auto" w:fill="auto"/>
          </w:tcPr>
          <w:p w14:paraId="464291AD"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02DB739E"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37EF18BD" w14:textId="77777777" w:rsidR="00A174CC" w:rsidRDefault="008815EE">
            <w:r>
              <w:rPr>
                <w:rFonts w:ascii="Arial" w:hAnsi="Arial" w:cs="Arial"/>
                <w:b/>
                <w:bCs/>
                <w:color w:val="000000"/>
                <w:sz w:val="22"/>
                <w:szCs w:val="22"/>
              </w:rPr>
              <w:t>Permission attached (Y/N)</w:t>
            </w:r>
          </w:p>
        </w:tc>
      </w:tr>
      <w:tr w:rsidR="00A174CC" w14:paraId="1522A267" w14:textId="77777777">
        <w:tc>
          <w:tcPr>
            <w:tcW w:w="2692" w:type="dxa"/>
            <w:shd w:val="clear" w:color="auto" w:fill="auto"/>
          </w:tcPr>
          <w:p w14:paraId="6D9BC4D6" w14:textId="77777777" w:rsidR="00A174CC" w:rsidRDefault="00A174CC">
            <w:pPr>
              <w:rPr>
                <w:rFonts w:ascii="Arial" w:hAnsi="Arial" w:cs="Arial"/>
                <w:sz w:val="22"/>
                <w:szCs w:val="22"/>
              </w:rPr>
            </w:pPr>
          </w:p>
        </w:tc>
        <w:tc>
          <w:tcPr>
            <w:tcW w:w="3403" w:type="dxa"/>
            <w:shd w:val="clear" w:color="auto" w:fill="auto"/>
          </w:tcPr>
          <w:p w14:paraId="0BDB3251" w14:textId="77777777" w:rsidR="00A174CC" w:rsidRDefault="00A174CC">
            <w:pPr>
              <w:rPr>
                <w:rFonts w:ascii="Arial" w:hAnsi="Arial" w:cs="Arial"/>
                <w:sz w:val="22"/>
                <w:szCs w:val="22"/>
              </w:rPr>
            </w:pPr>
          </w:p>
        </w:tc>
        <w:tc>
          <w:tcPr>
            <w:tcW w:w="2977" w:type="dxa"/>
            <w:shd w:val="clear" w:color="auto" w:fill="auto"/>
          </w:tcPr>
          <w:p w14:paraId="7326088B" w14:textId="77777777" w:rsidR="00A174CC" w:rsidRDefault="00A174CC">
            <w:pPr>
              <w:rPr>
                <w:rFonts w:ascii="Arial" w:hAnsi="Arial" w:cs="Arial"/>
                <w:sz w:val="22"/>
                <w:szCs w:val="22"/>
              </w:rPr>
            </w:pPr>
          </w:p>
        </w:tc>
      </w:tr>
      <w:tr w:rsidR="00A174CC" w14:paraId="7CFAD70E" w14:textId="77777777">
        <w:tc>
          <w:tcPr>
            <w:tcW w:w="2692" w:type="dxa"/>
            <w:shd w:val="clear" w:color="auto" w:fill="auto"/>
          </w:tcPr>
          <w:p w14:paraId="6CBCFE17" w14:textId="77777777" w:rsidR="00A174CC" w:rsidRDefault="00A174CC">
            <w:pPr>
              <w:rPr>
                <w:rFonts w:ascii="Arial" w:hAnsi="Arial" w:cs="Arial"/>
                <w:sz w:val="22"/>
                <w:szCs w:val="22"/>
              </w:rPr>
            </w:pPr>
          </w:p>
        </w:tc>
        <w:tc>
          <w:tcPr>
            <w:tcW w:w="3403" w:type="dxa"/>
            <w:shd w:val="clear" w:color="auto" w:fill="auto"/>
          </w:tcPr>
          <w:p w14:paraId="296CACCC" w14:textId="77777777" w:rsidR="00A174CC" w:rsidRDefault="00A174CC">
            <w:pPr>
              <w:rPr>
                <w:rFonts w:ascii="Arial" w:hAnsi="Arial" w:cs="Arial"/>
                <w:sz w:val="22"/>
                <w:szCs w:val="22"/>
              </w:rPr>
            </w:pPr>
          </w:p>
        </w:tc>
        <w:tc>
          <w:tcPr>
            <w:tcW w:w="2977" w:type="dxa"/>
            <w:shd w:val="clear" w:color="auto" w:fill="auto"/>
          </w:tcPr>
          <w:p w14:paraId="492DCC13" w14:textId="77777777" w:rsidR="00A174CC" w:rsidRDefault="00A174CC">
            <w:pPr>
              <w:rPr>
                <w:rFonts w:ascii="Arial" w:hAnsi="Arial" w:cs="Arial"/>
                <w:sz w:val="22"/>
                <w:szCs w:val="22"/>
              </w:rPr>
            </w:pPr>
          </w:p>
        </w:tc>
      </w:tr>
      <w:tr w:rsidR="00A174CC" w14:paraId="670955AA" w14:textId="77777777">
        <w:tc>
          <w:tcPr>
            <w:tcW w:w="2692" w:type="dxa"/>
            <w:shd w:val="clear" w:color="auto" w:fill="auto"/>
          </w:tcPr>
          <w:p w14:paraId="3E193257" w14:textId="77777777" w:rsidR="00A174CC" w:rsidRDefault="00A174CC">
            <w:pPr>
              <w:rPr>
                <w:rFonts w:ascii="Arial" w:hAnsi="Arial" w:cs="Arial"/>
                <w:sz w:val="22"/>
                <w:szCs w:val="22"/>
              </w:rPr>
            </w:pPr>
          </w:p>
        </w:tc>
        <w:tc>
          <w:tcPr>
            <w:tcW w:w="3403" w:type="dxa"/>
            <w:shd w:val="clear" w:color="auto" w:fill="auto"/>
          </w:tcPr>
          <w:p w14:paraId="67AD0FFD" w14:textId="77777777" w:rsidR="00A174CC" w:rsidRDefault="00A174CC">
            <w:pPr>
              <w:rPr>
                <w:rFonts w:ascii="Arial" w:hAnsi="Arial" w:cs="Arial"/>
                <w:sz w:val="22"/>
                <w:szCs w:val="22"/>
              </w:rPr>
            </w:pPr>
          </w:p>
        </w:tc>
        <w:tc>
          <w:tcPr>
            <w:tcW w:w="2977" w:type="dxa"/>
            <w:shd w:val="clear" w:color="auto" w:fill="auto"/>
          </w:tcPr>
          <w:p w14:paraId="754B5BB0" w14:textId="77777777" w:rsidR="00A174CC" w:rsidRDefault="00A174CC">
            <w:pPr>
              <w:rPr>
                <w:rFonts w:ascii="Arial" w:hAnsi="Arial" w:cs="Arial"/>
                <w:sz w:val="22"/>
                <w:szCs w:val="22"/>
              </w:rPr>
            </w:pPr>
          </w:p>
        </w:tc>
      </w:tr>
    </w:tbl>
    <w:p w14:paraId="6C2835CB" w14:textId="77777777" w:rsidR="00A174CC" w:rsidRDefault="00A174CC"/>
    <w:p w14:paraId="5DA4A12F"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188B184C" w14:textId="77777777">
        <w:tc>
          <w:tcPr>
            <w:tcW w:w="4819" w:type="dxa"/>
            <w:shd w:val="clear" w:color="auto" w:fill="auto"/>
          </w:tcPr>
          <w:p w14:paraId="0FC86C68"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16F38D94" w14:textId="27855247" w:rsidR="00A174CC" w:rsidRDefault="005C20A8">
            <w:pPr>
              <w:rPr>
                <w:rFonts w:ascii="Arial" w:hAnsi="Arial" w:cs="Arial"/>
                <w:sz w:val="22"/>
                <w:szCs w:val="22"/>
              </w:rPr>
            </w:pPr>
            <w:r>
              <w:rPr>
                <w:rFonts w:ascii="Arial" w:hAnsi="Arial" w:cs="Arial"/>
                <w:sz w:val="22"/>
                <w:szCs w:val="22"/>
              </w:rPr>
              <w:t>May</w:t>
            </w:r>
            <w:r w:rsidR="00024C0B">
              <w:rPr>
                <w:rFonts w:ascii="Arial" w:hAnsi="Arial" w:cs="Arial"/>
                <w:sz w:val="22"/>
                <w:szCs w:val="22"/>
              </w:rPr>
              <w:t xml:space="preserve"> 26,</w:t>
            </w:r>
            <w:r>
              <w:rPr>
                <w:rFonts w:ascii="Arial" w:hAnsi="Arial" w:cs="Arial"/>
                <w:sz w:val="22"/>
                <w:szCs w:val="22"/>
              </w:rPr>
              <w:t xml:space="preserve"> 2021</w:t>
            </w:r>
          </w:p>
        </w:tc>
      </w:tr>
      <w:tr w:rsidR="00A174CC" w14:paraId="30BF098A" w14:textId="77777777">
        <w:tc>
          <w:tcPr>
            <w:tcW w:w="4819" w:type="dxa"/>
            <w:shd w:val="clear" w:color="auto" w:fill="auto"/>
          </w:tcPr>
          <w:p w14:paraId="2B2FD18F"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64872C65" w14:textId="77777777" w:rsidR="00A174CC" w:rsidRDefault="00A174CC">
            <w:pPr>
              <w:rPr>
                <w:rFonts w:ascii="Arial" w:hAnsi="Arial" w:cs="Arial"/>
                <w:sz w:val="22"/>
                <w:szCs w:val="22"/>
              </w:rPr>
            </w:pPr>
          </w:p>
        </w:tc>
      </w:tr>
    </w:tbl>
    <w:p w14:paraId="2BDDCDB9"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6A15DEF3" w14:textId="77777777">
        <w:tc>
          <w:tcPr>
            <w:tcW w:w="9072" w:type="dxa"/>
            <w:shd w:val="clear" w:color="auto" w:fill="auto"/>
          </w:tcPr>
          <w:p w14:paraId="7729FCD5" w14:textId="77777777" w:rsidR="00A174CC" w:rsidRDefault="00A174CC">
            <w:pPr>
              <w:rPr>
                <w:rFonts w:ascii="Arial" w:hAnsi="Arial" w:cs="Arial"/>
                <w:sz w:val="22"/>
                <w:szCs w:val="22"/>
              </w:rPr>
            </w:pPr>
          </w:p>
          <w:p w14:paraId="20D57449" w14:textId="77777777" w:rsidR="00A174CC" w:rsidRDefault="00A174CC">
            <w:pPr>
              <w:rPr>
                <w:rFonts w:ascii="Arial" w:hAnsi="Arial" w:cs="Arial"/>
                <w:sz w:val="22"/>
                <w:szCs w:val="22"/>
              </w:rPr>
            </w:pPr>
          </w:p>
          <w:p w14:paraId="37DAE691" w14:textId="77777777" w:rsidR="00A174CC" w:rsidRDefault="00A174CC">
            <w:pPr>
              <w:rPr>
                <w:rFonts w:ascii="Arial" w:hAnsi="Arial" w:cs="Arial"/>
                <w:sz w:val="22"/>
                <w:szCs w:val="22"/>
              </w:rPr>
            </w:pPr>
          </w:p>
          <w:p w14:paraId="63CC1E8B" w14:textId="77777777" w:rsidR="00A174CC" w:rsidRDefault="00A174CC">
            <w:pPr>
              <w:rPr>
                <w:rFonts w:ascii="Arial" w:hAnsi="Arial" w:cs="Arial"/>
                <w:sz w:val="22"/>
                <w:szCs w:val="22"/>
              </w:rPr>
            </w:pPr>
          </w:p>
          <w:p w14:paraId="28BC9A7B" w14:textId="77777777" w:rsidR="00A174CC" w:rsidRDefault="00A174CC">
            <w:pPr>
              <w:rPr>
                <w:rFonts w:ascii="Arial" w:hAnsi="Arial" w:cs="Arial"/>
                <w:sz w:val="22"/>
                <w:szCs w:val="22"/>
              </w:rPr>
            </w:pPr>
          </w:p>
          <w:p w14:paraId="667F2E4F" w14:textId="77777777" w:rsidR="00A174CC" w:rsidRDefault="00A174CC">
            <w:pPr>
              <w:rPr>
                <w:rFonts w:ascii="Arial" w:hAnsi="Arial" w:cs="Arial"/>
                <w:sz w:val="22"/>
                <w:szCs w:val="22"/>
              </w:rPr>
            </w:pPr>
          </w:p>
          <w:p w14:paraId="38206D6F" w14:textId="77777777" w:rsidR="00A174CC" w:rsidRDefault="00A174CC">
            <w:pPr>
              <w:rPr>
                <w:rFonts w:ascii="Arial" w:hAnsi="Arial" w:cs="Arial"/>
                <w:sz w:val="22"/>
                <w:szCs w:val="22"/>
              </w:rPr>
            </w:pPr>
          </w:p>
          <w:p w14:paraId="4F1301E8" w14:textId="77777777" w:rsidR="00A174CC" w:rsidRDefault="00A174CC">
            <w:pPr>
              <w:rPr>
                <w:rFonts w:ascii="Arial" w:hAnsi="Arial" w:cs="Arial"/>
                <w:sz w:val="22"/>
                <w:szCs w:val="22"/>
              </w:rPr>
            </w:pPr>
          </w:p>
          <w:p w14:paraId="273CFF2B" w14:textId="77777777" w:rsidR="00A174CC" w:rsidRDefault="00A174CC">
            <w:pPr>
              <w:rPr>
                <w:rFonts w:ascii="Arial" w:hAnsi="Arial" w:cs="Arial"/>
                <w:sz w:val="22"/>
                <w:szCs w:val="22"/>
              </w:rPr>
            </w:pPr>
          </w:p>
        </w:tc>
      </w:tr>
    </w:tbl>
    <w:p w14:paraId="6416F14F" w14:textId="77777777" w:rsidR="00A174CC" w:rsidRDefault="00A174CC">
      <w:pPr>
        <w:pStyle w:val="BodyTextIndent"/>
        <w:spacing w:before="120" w:after="120"/>
        <w:ind w:left="0" w:firstLine="0"/>
        <w:rPr>
          <w:rFonts w:ascii="Arial" w:hAnsi="Arial" w:cs="Arial"/>
          <w:b/>
          <w:color w:val="000000"/>
          <w:szCs w:val="24"/>
        </w:rPr>
      </w:pPr>
    </w:p>
    <w:p w14:paraId="5F344627" w14:textId="0522C381"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4CDF51A7"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2789CECC" w14:textId="77777777">
        <w:trPr>
          <w:trHeight w:val="4290"/>
        </w:trPr>
        <w:tc>
          <w:tcPr>
            <w:tcW w:w="9072" w:type="dxa"/>
            <w:shd w:val="clear" w:color="auto" w:fill="auto"/>
          </w:tcPr>
          <w:p w14:paraId="0AC44B4F" w14:textId="77777777" w:rsidR="00A174CC" w:rsidRDefault="00A174CC" w:rsidP="00535070">
            <w:pPr>
              <w:autoSpaceDE w:val="0"/>
              <w:autoSpaceDN w:val="0"/>
              <w:adjustRightInd w:val="0"/>
              <w:jc w:val="both"/>
              <w:rPr>
                <w:rFonts w:ascii="Arial" w:hAnsi="Arial" w:cs="Arial"/>
                <w:color w:val="0000FF"/>
                <w:sz w:val="22"/>
                <w:szCs w:val="22"/>
              </w:rPr>
            </w:pPr>
          </w:p>
        </w:tc>
      </w:tr>
    </w:tbl>
    <w:p w14:paraId="6CCF2B51" w14:textId="77777777" w:rsidR="00A174CC" w:rsidRDefault="00A174CC"/>
    <w:p w14:paraId="66D175D7" w14:textId="77777777" w:rsidR="00F82B63" w:rsidRDefault="00F82B63">
      <w:pPr>
        <w:pStyle w:val="BodyTextIndent"/>
        <w:spacing w:before="120" w:after="120"/>
        <w:ind w:left="0" w:firstLine="0"/>
        <w:rPr>
          <w:rFonts w:ascii="Arial" w:hAnsi="Arial" w:cs="Arial"/>
          <w:b/>
          <w:color w:val="000000"/>
          <w:szCs w:val="24"/>
        </w:rPr>
      </w:pPr>
    </w:p>
    <w:p w14:paraId="247BD0B0" w14:textId="7A032C8F"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0733D9A7"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666A3A54" w14:textId="77777777">
        <w:tc>
          <w:tcPr>
            <w:tcW w:w="9072" w:type="dxa"/>
            <w:shd w:val="clear" w:color="auto" w:fill="auto"/>
          </w:tcPr>
          <w:p w14:paraId="6B318939" w14:textId="5BB7BE99" w:rsidR="00A174CC" w:rsidRPr="00217A72" w:rsidRDefault="00024C0B">
            <w:pPr>
              <w:spacing w:before="120" w:after="120"/>
              <w:rPr>
                <w:rFonts w:ascii="Arial" w:hAnsi="Arial" w:cs="Arial"/>
                <w:bCs/>
                <w:sz w:val="22"/>
                <w:szCs w:val="22"/>
              </w:rPr>
            </w:pPr>
            <w:r>
              <w:rPr>
                <w:rFonts w:ascii="Arial" w:hAnsi="Arial" w:cs="Arial"/>
                <w:bCs/>
                <w:sz w:val="22"/>
                <w:szCs w:val="22"/>
              </w:rPr>
              <w:t>2021.012</w:t>
            </w:r>
            <w:r w:rsidRPr="00024C0B">
              <w:rPr>
                <w:rFonts w:ascii="Arial" w:hAnsi="Arial" w:cs="Arial"/>
                <w:bCs/>
                <w:sz w:val="22"/>
                <w:szCs w:val="22"/>
              </w:rPr>
              <w:t>P.</w:t>
            </w:r>
            <w:r w:rsidR="00DA5E36">
              <w:rPr>
                <w:rFonts w:ascii="Arial" w:hAnsi="Arial" w:cs="Arial"/>
                <w:bCs/>
                <w:sz w:val="22"/>
                <w:szCs w:val="22"/>
              </w:rPr>
              <w:t>A</w:t>
            </w:r>
            <w:r w:rsidRPr="00024C0B">
              <w:rPr>
                <w:rFonts w:ascii="Arial" w:hAnsi="Arial" w:cs="Arial"/>
                <w:bCs/>
                <w:sz w:val="22"/>
                <w:szCs w:val="22"/>
              </w:rPr>
              <w:t>.v1.Emaravirus_1ns</w:t>
            </w:r>
            <w:r>
              <w:rPr>
                <w:rFonts w:ascii="Arial" w:hAnsi="Arial" w:cs="Arial"/>
                <w:bCs/>
                <w:sz w:val="22"/>
                <w:szCs w:val="22"/>
              </w:rPr>
              <w:t>.xlsx</w:t>
            </w:r>
          </w:p>
        </w:tc>
      </w:tr>
    </w:tbl>
    <w:p w14:paraId="144C94A4" w14:textId="77777777" w:rsidR="00A174CC" w:rsidRDefault="008815EE">
      <w:pPr>
        <w:spacing w:before="120" w:after="120"/>
        <w:rPr>
          <w:rFonts w:ascii="Arial" w:hAnsi="Arial" w:cs="Arial"/>
          <w:color w:val="0000FF"/>
          <w:sz w:val="20"/>
        </w:rPr>
      </w:pPr>
      <w:r>
        <w:rPr>
          <w:rFonts w:ascii="Arial" w:hAnsi="Arial" w:cs="Arial"/>
          <w:b/>
        </w:rPr>
        <w:lastRenderedPageBreak/>
        <w:t>Abstract</w:t>
      </w:r>
    </w:p>
    <w:tbl>
      <w:tblPr>
        <w:tblStyle w:val="TableGrid"/>
        <w:tblW w:w="9072" w:type="dxa"/>
        <w:tblInd w:w="137" w:type="dxa"/>
        <w:tblLook w:val="04A0" w:firstRow="1" w:lastRow="0" w:firstColumn="1" w:lastColumn="0" w:noHBand="0" w:noVBand="1"/>
      </w:tblPr>
      <w:tblGrid>
        <w:gridCol w:w="9072"/>
      </w:tblGrid>
      <w:tr w:rsidR="00A174CC" w14:paraId="4F538E53" w14:textId="77777777">
        <w:tc>
          <w:tcPr>
            <w:tcW w:w="9072" w:type="dxa"/>
            <w:shd w:val="clear" w:color="auto" w:fill="auto"/>
          </w:tcPr>
          <w:p w14:paraId="6BE1C51B" w14:textId="31A3166C" w:rsidR="00A174CC" w:rsidRPr="00217A72" w:rsidRDefault="00535070" w:rsidP="009F3272">
            <w:pPr>
              <w:jc w:val="both"/>
              <w:rPr>
                <w:rFonts w:ascii="Arial" w:hAnsi="Arial" w:cs="Arial"/>
                <w:bCs/>
                <w:sz w:val="22"/>
                <w:szCs w:val="22"/>
              </w:rPr>
            </w:pPr>
            <w:r w:rsidRPr="00217A72">
              <w:rPr>
                <w:rFonts w:ascii="Arial" w:hAnsi="Arial" w:cs="Arial"/>
                <w:bCs/>
                <w:sz w:val="22"/>
                <w:szCs w:val="22"/>
              </w:rPr>
              <w:t xml:space="preserve">The creation of the new species </w:t>
            </w:r>
            <w:r w:rsidRPr="00217A72">
              <w:rPr>
                <w:rFonts w:ascii="Arial" w:hAnsi="Arial" w:cs="Arial"/>
                <w:bCs/>
                <w:i/>
                <w:iCs/>
                <w:sz w:val="22"/>
                <w:szCs w:val="22"/>
              </w:rPr>
              <w:t>Emaravirus quercus</w:t>
            </w:r>
            <w:r w:rsidRPr="00217A72">
              <w:rPr>
                <w:rFonts w:ascii="Arial" w:hAnsi="Arial" w:cs="Arial"/>
                <w:bCs/>
                <w:sz w:val="22"/>
                <w:szCs w:val="22"/>
              </w:rPr>
              <w:t xml:space="preserve"> in the genus </w:t>
            </w:r>
            <w:r w:rsidRPr="00217A72">
              <w:rPr>
                <w:rFonts w:ascii="Arial" w:hAnsi="Arial" w:cs="Arial"/>
                <w:bCs/>
                <w:i/>
                <w:iCs/>
                <w:sz w:val="22"/>
                <w:szCs w:val="22"/>
              </w:rPr>
              <w:t>Emaravirus</w:t>
            </w:r>
            <w:r w:rsidRPr="00217A72">
              <w:rPr>
                <w:rFonts w:ascii="Arial" w:hAnsi="Arial" w:cs="Arial"/>
                <w:bCs/>
                <w:sz w:val="22"/>
                <w:szCs w:val="22"/>
              </w:rPr>
              <w:t xml:space="preserve">, family </w:t>
            </w:r>
            <w:r w:rsidRPr="00B6680B">
              <w:rPr>
                <w:rFonts w:ascii="Arial" w:hAnsi="Arial" w:cs="Arial"/>
                <w:bCs/>
                <w:i/>
                <w:sz w:val="22"/>
                <w:szCs w:val="22"/>
              </w:rPr>
              <w:t>Fimoviridae</w:t>
            </w:r>
            <w:r w:rsidRPr="00217A72">
              <w:rPr>
                <w:rFonts w:ascii="Arial" w:hAnsi="Arial" w:cs="Arial"/>
                <w:bCs/>
                <w:sz w:val="22"/>
                <w:szCs w:val="22"/>
              </w:rPr>
              <w:t xml:space="preserve">, </w:t>
            </w:r>
            <w:r w:rsidR="009F3272">
              <w:rPr>
                <w:rFonts w:ascii="Arial" w:hAnsi="Arial" w:cs="Arial"/>
                <w:bCs/>
                <w:sz w:val="22"/>
                <w:szCs w:val="22"/>
              </w:rPr>
              <w:t>is proposed to acco</w:t>
            </w:r>
            <w:r w:rsidR="00E124A4">
              <w:rPr>
                <w:rFonts w:ascii="Arial" w:hAnsi="Arial" w:cs="Arial"/>
                <w:bCs/>
                <w:sz w:val="22"/>
                <w:szCs w:val="22"/>
              </w:rPr>
              <w:t>m</w:t>
            </w:r>
            <w:r w:rsidR="009F3272">
              <w:rPr>
                <w:rFonts w:ascii="Arial" w:hAnsi="Arial" w:cs="Arial"/>
                <w:bCs/>
                <w:sz w:val="22"/>
                <w:szCs w:val="22"/>
              </w:rPr>
              <w:t xml:space="preserve">modate </w:t>
            </w:r>
            <w:r w:rsidR="009F3272">
              <w:rPr>
                <w:rFonts w:ascii="Arial" w:eastAsia="Times" w:hAnsi="Arial" w:cs="Arial"/>
                <w:sz w:val="22"/>
                <w:szCs w:val="22"/>
                <w:lang w:eastAsia="en-GB"/>
              </w:rPr>
              <w:t>c</w:t>
            </w:r>
            <w:r w:rsidR="009F3272" w:rsidRPr="00217A72">
              <w:rPr>
                <w:rFonts w:ascii="Arial" w:eastAsia="Times" w:hAnsi="Arial" w:cs="Arial"/>
                <w:sz w:val="22"/>
                <w:szCs w:val="22"/>
                <w:lang w:eastAsia="en-GB"/>
              </w:rPr>
              <w:t>ommon oak ringspot-associated emaravirus</w:t>
            </w:r>
            <w:r w:rsidR="009F3272" w:rsidRPr="00217A72">
              <w:rPr>
                <w:rFonts w:ascii="Arial" w:eastAsia="SimSun" w:hAnsi="Arial" w:cs="Arial"/>
                <w:sz w:val="22"/>
                <w:szCs w:val="22"/>
              </w:rPr>
              <w:t xml:space="preserve"> (CORaV)</w:t>
            </w:r>
            <w:r w:rsidR="009F3272">
              <w:rPr>
                <w:rFonts w:ascii="Arial" w:eastAsia="SimSun" w:hAnsi="Arial" w:cs="Arial"/>
                <w:sz w:val="22"/>
                <w:szCs w:val="22"/>
              </w:rPr>
              <w:t>,</w:t>
            </w:r>
            <w:r w:rsidR="009F3272" w:rsidRPr="00217A72">
              <w:rPr>
                <w:rFonts w:ascii="Arial" w:eastAsia="SimSun" w:hAnsi="Arial" w:cs="Arial"/>
                <w:sz w:val="22"/>
                <w:szCs w:val="22"/>
              </w:rPr>
              <w:t xml:space="preserve"> </w:t>
            </w:r>
            <w:r w:rsidRPr="00217A72">
              <w:rPr>
                <w:rFonts w:ascii="Arial" w:hAnsi="Arial" w:cs="Arial"/>
                <w:bCs/>
                <w:sz w:val="22"/>
                <w:szCs w:val="22"/>
              </w:rPr>
              <w:t xml:space="preserve">identified in Germany and in Scandinavia on oak trees </w:t>
            </w:r>
            <w:r w:rsidR="009F3272">
              <w:rPr>
                <w:rFonts w:ascii="Arial" w:hAnsi="Arial" w:cs="Arial"/>
                <w:bCs/>
                <w:sz w:val="22"/>
                <w:szCs w:val="22"/>
              </w:rPr>
              <w:t>as its exemplar virus isolate</w:t>
            </w:r>
            <w:r w:rsidRPr="00217A72">
              <w:rPr>
                <w:rFonts w:ascii="Arial" w:hAnsi="Arial" w:cs="Arial"/>
                <w:bCs/>
                <w:sz w:val="22"/>
                <w:szCs w:val="22"/>
              </w:rPr>
              <w:t xml:space="preserve">. The new species consists of five segmented, linear, single-stranded, negative sense RNA genomes, fully sequenced, which show features common to homologous RNAs of other known </w:t>
            </w:r>
            <w:r w:rsidRPr="00B6680B">
              <w:rPr>
                <w:rFonts w:ascii="Arial" w:hAnsi="Arial" w:cs="Arial"/>
                <w:bCs/>
                <w:i/>
                <w:sz w:val="22"/>
                <w:szCs w:val="22"/>
              </w:rPr>
              <w:t>Emaravirus</w:t>
            </w:r>
            <w:r w:rsidRPr="00217A72">
              <w:rPr>
                <w:rFonts w:ascii="Arial" w:hAnsi="Arial" w:cs="Arial"/>
                <w:bCs/>
                <w:sz w:val="22"/>
                <w:szCs w:val="22"/>
              </w:rPr>
              <w:t xml:space="preserve"> species, but from which it differs significantly in nucleotide and amino acid sequences.</w:t>
            </w:r>
          </w:p>
        </w:tc>
      </w:tr>
    </w:tbl>
    <w:p w14:paraId="2A9B0017" w14:textId="77777777" w:rsidR="00535070" w:rsidRDefault="00535070">
      <w:pPr>
        <w:pStyle w:val="BodyTextIndent"/>
        <w:spacing w:before="120" w:after="120"/>
        <w:ind w:left="0" w:firstLine="0"/>
        <w:rPr>
          <w:rFonts w:ascii="Arial" w:hAnsi="Arial" w:cs="Arial"/>
          <w:b/>
          <w:color w:val="000000"/>
          <w:szCs w:val="24"/>
        </w:rPr>
      </w:pPr>
    </w:p>
    <w:p w14:paraId="5387E72F" w14:textId="094EAEF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0F9C4A0"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62A7A65F" w14:textId="77777777">
              <w:tc>
                <w:tcPr>
                  <w:tcW w:w="9002" w:type="dxa"/>
                  <w:shd w:val="clear" w:color="auto" w:fill="auto"/>
                </w:tcPr>
                <w:p w14:paraId="2CEA2A55" w14:textId="78BD1BDB" w:rsidR="00535070" w:rsidRPr="00217A72" w:rsidRDefault="00535070" w:rsidP="00535070">
                  <w:pPr>
                    <w:autoSpaceDE w:val="0"/>
                    <w:autoSpaceDN w:val="0"/>
                    <w:adjustRightInd w:val="0"/>
                    <w:jc w:val="both"/>
                    <w:rPr>
                      <w:rFonts w:ascii="Arial" w:eastAsia="SimSun" w:hAnsi="Arial" w:cs="Arial"/>
                      <w:sz w:val="22"/>
                      <w:szCs w:val="22"/>
                    </w:rPr>
                  </w:pPr>
                  <w:r w:rsidRPr="00217A72">
                    <w:rPr>
                      <w:rFonts w:ascii="Arial" w:eastAsia="Times" w:hAnsi="Arial" w:cs="Arial"/>
                      <w:sz w:val="22"/>
                      <w:szCs w:val="22"/>
                      <w:lang w:eastAsia="en-GB"/>
                    </w:rPr>
                    <w:t>Common oak ringspot-associated emaravirus</w:t>
                  </w:r>
                  <w:r w:rsidRPr="00217A72">
                    <w:rPr>
                      <w:rFonts w:ascii="Arial" w:eastAsia="SimSun" w:hAnsi="Arial" w:cs="Arial"/>
                      <w:sz w:val="22"/>
                      <w:szCs w:val="22"/>
                    </w:rPr>
                    <w:t xml:space="preserve"> (CORaV) has been recently identified in oak (</w:t>
                  </w:r>
                  <w:r w:rsidRPr="00217A72">
                    <w:rPr>
                      <w:rFonts w:ascii="Arial" w:eastAsia="SimSun" w:hAnsi="Arial" w:cs="Arial"/>
                      <w:i/>
                      <w:sz w:val="22"/>
                      <w:szCs w:val="22"/>
                    </w:rPr>
                    <w:t xml:space="preserve">Quercus robur </w:t>
                  </w:r>
                  <w:r w:rsidRPr="00B6680B">
                    <w:rPr>
                      <w:rFonts w:ascii="Arial" w:eastAsia="SimSun" w:hAnsi="Arial" w:cs="Arial"/>
                      <w:sz w:val="22"/>
                      <w:szCs w:val="22"/>
                    </w:rPr>
                    <w:t>L</w:t>
                  </w:r>
                  <w:r w:rsidRPr="00217A72">
                    <w:rPr>
                      <w:rFonts w:ascii="Arial" w:eastAsia="SimSun" w:hAnsi="Arial" w:cs="Arial"/>
                      <w:i/>
                      <w:sz w:val="22"/>
                      <w:szCs w:val="22"/>
                    </w:rPr>
                    <w:t>.</w:t>
                  </w:r>
                  <w:r w:rsidRPr="00217A72">
                    <w:rPr>
                      <w:rFonts w:ascii="Arial" w:eastAsia="SimSun" w:hAnsi="Arial" w:cs="Arial"/>
                      <w:iCs/>
                      <w:sz w:val="22"/>
                      <w:szCs w:val="22"/>
                    </w:rPr>
                    <w:t>)</w:t>
                  </w:r>
                  <w:r w:rsidRPr="00217A72">
                    <w:rPr>
                      <w:rFonts w:ascii="Arial" w:eastAsia="SimSun" w:hAnsi="Arial" w:cs="Arial"/>
                      <w:sz w:val="22"/>
                      <w:szCs w:val="22"/>
                    </w:rPr>
                    <w:t xml:space="preserve"> in Germany and in Scandinavia and its genome has been completely sequenced (</w:t>
                  </w:r>
                  <w:r w:rsidRPr="00217A72">
                    <w:rPr>
                      <w:rFonts w:ascii="Arial" w:hAnsi="Arial" w:cs="Arial"/>
                      <w:sz w:val="22"/>
                      <w:szCs w:val="22"/>
                      <w:lang w:eastAsia="en-GB"/>
                    </w:rPr>
                    <w:t>Rehanek</w:t>
                  </w:r>
                  <w:r w:rsidRPr="00217A72">
                    <w:rPr>
                      <w:rFonts w:ascii="Arial" w:eastAsia="SimSun" w:hAnsi="Arial" w:cs="Arial"/>
                      <w:sz w:val="22"/>
                      <w:szCs w:val="22"/>
                    </w:rPr>
                    <w:t xml:space="preserve"> et al. 2021). CORaV possesses all molecular and biological features to be considered as a new member of the genus </w:t>
                  </w:r>
                  <w:r w:rsidRPr="00217A72">
                    <w:rPr>
                      <w:rFonts w:ascii="Arial" w:eastAsia="SimSun" w:hAnsi="Arial" w:cs="Arial"/>
                      <w:i/>
                      <w:sz w:val="22"/>
                      <w:szCs w:val="22"/>
                    </w:rPr>
                    <w:t>Emaravirus</w:t>
                  </w:r>
                  <w:r w:rsidRPr="00217A72">
                    <w:rPr>
                      <w:rFonts w:ascii="Arial" w:eastAsia="SimSun" w:hAnsi="Arial" w:cs="Arial"/>
                      <w:sz w:val="22"/>
                      <w:szCs w:val="22"/>
                    </w:rPr>
                    <w:t xml:space="preserve">, which currently comprises the following species: </w:t>
                  </w:r>
                  <w:r w:rsidRPr="00217A72">
                    <w:rPr>
                      <w:rFonts w:ascii="Arial" w:eastAsia="SimSun" w:hAnsi="Arial" w:cs="Arial"/>
                      <w:i/>
                      <w:sz w:val="22"/>
                      <w:szCs w:val="22"/>
                    </w:rPr>
                    <w:t>Actinidia chlorotic ringspot-associated emaravirus</w:t>
                  </w:r>
                  <w:r w:rsidRPr="00217A72">
                    <w:rPr>
                      <w:rFonts w:ascii="Arial" w:eastAsia="SimSun" w:hAnsi="Arial" w:cs="Arial"/>
                      <w:sz w:val="22"/>
                      <w:szCs w:val="22"/>
                    </w:rPr>
                    <w:t xml:space="preserve"> (AcCRaV), </w:t>
                  </w:r>
                  <w:r w:rsidRPr="00217A72">
                    <w:rPr>
                      <w:rFonts w:ascii="Arial" w:hAnsi="Arial" w:cs="Arial"/>
                      <w:i/>
                      <w:sz w:val="22"/>
                      <w:szCs w:val="22"/>
                      <w:lang w:eastAsia="en-GB"/>
                    </w:rPr>
                    <w:t>Actinidia emaravirus 2</w:t>
                  </w:r>
                  <w:r w:rsidRPr="00217A72">
                    <w:rPr>
                      <w:rFonts w:ascii="Arial" w:hAnsi="Arial" w:cs="Arial"/>
                      <w:sz w:val="22"/>
                      <w:szCs w:val="22"/>
                      <w:lang w:eastAsia="en-GB"/>
                    </w:rPr>
                    <w:t xml:space="preserve"> (AcV-2), </w:t>
                  </w:r>
                  <w:r w:rsidRPr="00217A72">
                    <w:rPr>
                      <w:rFonts w:ascii="Arial" w:hAnsi="Arial" w:cs="Arial"/>
                      <w:i/>
                      <w:sz w:val="22"/>
                      <w:szCs w:val="22"/>
                      <w:lang w:eastAsia="en-GB"/>
                    </w:rPr>
                    <w:t>Aspen mosaic-associated emaravirus</w:t>
                  </w:r>
                  <w:r w:rsidRPr="00217A72">
                    <w:rPr>
                      <w:rFonts w:ascii="Arial" w:hAnsi="Arial" w:cs="Arial"/>
                      <w:sz w:val="22"/>
                      <w:szCs w:val="22"/>
                      <w:lang w:eastAsia="en-GB"/>
                    </w:rPr>
                    <w:t xml:space="preserve"> (AsMaV), </w:t>
                  </w:r>
                  <w:r w:rsidRPr="00217A72">
                    <w:rPr>
                      <w:rFonts w:ascii="Arial" w:hAnsi="Arial" w:cs="Arial"/>
                      <w:i/>
                      <w:iCs/>
                      <w:color w:val="11171A"/>
                      <w:sz w:val="22"/>
                      <w:szCs w:val="22"/>
                      <w:shd w:val="clear" w:color="auto" w:fill="F9F9F9"/>
                    </w:rPr>
                    <w:t xml:space="preserve">Blackberry leaf mottle associated emaravirus </w:t>
                  </w:r>
                  <w:r w:rsidRPr="00217A72">
                    <w:rPr>
                      <w:rFonts w:ascii="Arial" w:hAnsi="Arial" w:cs="Arial"/>
                      <w:iCs/>
                      <w:color w:val="11171A"/>
                      <w:sz w:val="22"/>
                      <w:szCs w:val="22"/>
                      <w:shd w:val="clear" w:color="auto" w:fill="F9F9F9"/>
                    </w:rPr>
                    <w:t>(BLMaV),</w:t>
                  </w:r>
                  <w:r w:rsidRPr="00217A72">
                    <w:rPr>
                      <w:rFonts w:ascii="Arial" w:hAnsi="Arial" w:cs="Arial"/>
                      <w:i/>
                      <w:iCs/>
                      <w:color w:val="11171A"/>
                      <w:sz w:val="22"/>
                      <w:szCs w:val="22"/>
                      <w:shd w:val="clear" w:color="auto" w:fill="F9F9F9"/>
                    </w:rPr>
                    <w:t xml:space="preserve"> </w:t>
                  </w:r>
                  <w:r w:rsidRPr="00217A72">
                    <w:rPr>
                      <w:rFonts w:ascii="Arial" w:hAnsi="Arial" w:cs="Arial"/>
                      <w:i/>
                      <w:iCs/>
                      <w:sz w:val="22"/>
                      <w:szCs w:val="22"/>
                    </w:rPr>
                    <w:t xml:space="preserve">Camellia japonica-associated emaravirus 1 </w:t>
                  </w:r>
                  <w:r w:rsidRPr="00217A72">
                    <w:rPr>
                      <w:rFonts w:ascii="Arial" w:hAnsi="Arial" w:cs="Arial"/>
                      <w:sz w:val="22"/>
                      <w:szCs w:val="22"/>
                    </w:rPr>
                    <w:t xml:space="preserve">(CjaV-1), </w:t>
                  </w:r>
                  <w:r w:rsidRPr="00217A72">
                    <w:rPr>
                      <w:rFonts w:ascii="Arial" w:hAnsi="Arial" w:cs="Arial"/>
                      <w:i/>
                      <w:iCs/>
                      <w:sz w:val="22"/>
                      <w:szCs w:val="22"/>
                    </w:rPr>
                    <w:t xml:space="preserve">Camellia japonica-associated emaravirus 2 </w:t>
                  </w:r>
                  <w:r w:rsidRPr="00217A72">
                    <w:rPr>
                      <w:rFonts w:ascii="Arial" w:hAnsi="Arial" w:cs="Arial"/>
                      <w:sz w:val="22"/>
                      <w:szCs w:val="22"/>
                    </w:rPr>
                    <w:t>(CjaV-2),</w:t>
                  </w:r>
                  <w:r w:rsidRPr="00217A72">
                    <w:rPr>
                      <w:rFonts w:ascii="Arial" w:hAnsi="Arial" w:cs="Arial"/>
                      <w:i/>
                      <w:iCs/>
                      <w:sz w:val="22"/>
                      <w:szCs w:val="22"/>
                    </w:rPr>
                    <w:t xml:space="preserve"> </w:t>
                  </w:r>
                  <w:r w:rsidRPr="00217A72">
                    <w:rPr>
                      <w:rFonts w:ascii="Arial" w:eastAsia="SimSun" w:hAnsi="Arial" w:cs="Arial"/>
                      <w:i/>
                      <w:sz w:val="22"/>
                      <w:szCs w:val="22"/>
                    </w:rPr>
                    <w:t xml:space="preserve">Fig mosaic emaravirus </w:t>
                  </w:r>
                  <w:r w:rsidRPr="00217A72">
                    <w:rPr>
                      <w:rFonts w:ascii="Arial" w:eastAsia="SimSun" w:hAnsi="Arial" w:cs="Arial"/>
                      <w:sz w:val="22"/>
                      <w:szCs w:val="22"/>
                    </w:rPr>
                    <w:t>(FMV)</w:t>
                  </w:r>
                  <w:r w:rsidRPr="00217A72">
                    <w:rPr>
                      <w:rFonts w:ascii="Arial" w:eastAsia="SimSun" w:hAnsi="Arial" w:cs="Arial"/>
                      <w:i/>
                      <w:sz w:val="22"/>
                      <w:szCs w:val="22"/>
                    </w:rPr>
                    <w:t>,</w:t>
                  </w:r>
                  <w:r w:rsidRPr="00217A72">
                    <w:rPr>
                      <w:rFonts w:ascii="Arial" w:eastAsia="SimSun" w:hAnsi="Arial" w:cs="Arial"/>
                      <w:sz w:val="22"/>
                      <w:szCs w:val="22"/>
                    </w:rPr>
                    <w:t xml:space="preserve"> </w:t>
                  </w:r>
                  <w:r w:rsidRPr="00217A72">
                    <w:rPr>
                      <w:rFonts w:ascii="Arial" w:eastAsia="SimSun" w:hAnsi="Arial" w:cs="Arial"/>
                      <w:i/>
                      <w:sz w:val="22"/>
                      <w:szCs w:val="22"/>
                    </w:rPr>
                    <w:t xml:space="preserve">High Plains wheat mosaic emaravirus </w:t>
                  </w:r>
                  <w:r w:rsidRPr="00217A72">
                    <w:rPr>
                      <w:rFonts w:ascii="Arial" w:eastAsia="SimSun" w:hAnsi="Arial" w:cs="Arial"/>
                      <w:sz w:val="22"/>
                      <w:szCs w:val="22"/>
                    </w:rPr>
                    <w:t xml:space="preserve">(HPWMoV), </w:t>
                  </w:r>
                  <w:r w:rsidRPr="00217A72">
                    <w:rPr>
                      <w:rFonts w:ascii="Arial" w:hAnsi="Arial" w:cs="Arial"/>
                      <w:i/>
                      <w:sz w:val="22"/>
                      <w:szCs w:val="22"/>
                      <w:lang w:eastAsia="en-GB"/>
                    </w:rPr>
                    <w:t>Jujube yellow mottle-associated virus</w:t>
                  </w:r>
                  <w:r w:rsidRPr="00217A72">
                    <w:rPr>
                      <w:rFonts w:ascii="Arial" w:hAnsi="Arial" w:cs="Arial"/>
                      <w:sz w:val="22"/>
                      <w:szCs w:val="22"/>
                      <w:lang w:eastAsia="en-GB"/>
                    </w:rPr>
                    <w:t xml:space="preserve"> (JYMaV), </w:t>
                  </w:r>
                  <w:r w:rsidRPr="00217A72">
                    <w:rPr>
                      <w:rFonts w:ascii="Arial" w:hAnsi="Arial" w:cs="Arial"/>
                      <w:i/>
                      <w:sz w:val="22"/>
                      <w:szCs w:val="22"/>
                      <w:lang w:eastAsia="en-GB"/>
                    </w:rPr>
                    <w:t>Lilac chlorotic ringspot-associated virus</w:t>
                  </w:r>
                  <w:r w:rsidRPr="00217A72">
                    <w:rPr>
                      <w:rFonts w:ascii="Arial" w:hAnsi="Arial" w:cs="Arial"/>
                      <w:sz w:val="22"/>
                      <w:szCs w:val="22"/>
                      <w:lang w:eastAsia="en-GB"/>
                    </w:rPr>
                    <w:t xml:space="preserve"> (LiCRaV), </w:t>
                  </w:r>
                  <w:r w:rsidRPr="00217A72">
                    <w:rPr>
                      <w:rFonts w:ascii="Arial" w:hAnsi="Arial" w:cs="Arial"/>
                      <w:i/>
                      <w:sz w:val="22"/>
                      <w:szCs w:val="22"/>
                      <w:lang w:eastAsia="en-GB"/>
                    </w:rPr>
                    <w:t>Palo verde broom virus</w:t>
                  </w:r>
                  <w:r w:rsidRPr="00217A72">
                    <w:rPr>
                      <w:rFonts w:ascii="Arial" w:hAnsi="Arial" w:cs="Arial"/>
                      <w:sz w:val="22"/>
                      <w:szCs w:val="22"/>
                      <w:lang w:eastAsia="en-GB"/>
                    </w:rPr>
                    <w:t xml:space="preserve"> (PVBV), </w:t>
                  </w:r>
                  <w:r w:rsidRPr="00217A72">
                    <w:rPr>
                      <w:rFonts w:ascii="Arial" w:hAnsi="Arial" w:cs="Arial"/>
                      <w:i/>
                      <w:iCs/>
                      <w:sz w:val="22"/>
                      <w:szCs w:val="22"/>
                    </w:rPr>
                    <w:t>Pear chlorotic leaf spot-associated emaravirus</w:t>
                  </w:r>
                  <w:r w:rsidRPr="00217A72">
                    <w:rPr>
                      <w:rFonts w:ascii="Arial" w:hAnsi="Arial" w:cs="Arial"/>
                      <w:sz w:val="22"/>
                      <w:szCs w:val="22"/>
                    </w:rPr>
                    <w:t xml:space="preserve"> (PCLSaV), </w:t>
                  </w:r>
                  <w:r w:rsidRPr="00217A72">
                    <w:rPr>
                      <w:rFonts w:ascii="Arial" w:hAnsi="Arial" w:cs="Arial"/>
                      <w:i/>
                      <w:iCs/>
                      <w:sz w:val="22"/>
                      <w:szCs w:val="22"/>
                    </w:rPr>
                    <w:t>Perilla mosaic emaravirus</w:t>
                  </w:r>
                  <w:r w:rsidRPr="00217A72">
                    <w:rPr>
                      <w:rFonts w:ascii="Arial" w:hAnsi="Arial" w:cs="Arial"/>
                      <w:sz w:val="22"/>
                      <w:szCs w:val="22"/>
                    </w:rPr>
                    <w:t xml:space="preserve"> (PerMV), </w:t>
                  </w:r>
                  <w:r w:rsidRPr="00217A72">
                    <w:rPr>
                      <w:rFonts w:ascii="Arial" w:eastAsia="SimSun" w:hAnsi="Arial" w:cs="Arial"/>
                      <w:i/>
                      <w:sz w:val="22"/>
                      <w:szCs w:val="22"/>
                    </w:rPr>
                    <w:t xml:space="preserve">Pigeonpea sterility mosaic emaravirus 1 </w:t>
                  </w:r>
                  <w:r w:rsidRPr="00217A72">
                    <w:rPr>
                      <w:rFonts w:ascii="Arial" w:eastAsia="SimSun" w:hAnsi="Arial" w:cs="Arial"/>
                      <w:sz w:val="22"/>
                      <w:szCs w:val="22"/>
                    </w:rPr>
                    <w:t>(PPSMV-1)</w:t>
                  </w:r>
                  <w:r w:rsidRPr="00217A72">
                    <w:rPr>
                      <w:rFonts w:ascii="Arial" w:eastAsia="SimSun" w:hAnsi="Arial" w:cs="Arial"/>
                      <w:i/>
                      <w:sz w:val="22"/>
                      <w:szCs w:val="22"/>
                    </w:rPr>
                    <w:t>,</w:t>
                  </w:r>
                  <w:r w:rsidRPr="00217A72">
                    <w:rPr>
                      <w:rFonts w:ascii="Arial" w:eastAsia="SimSun" w:hAnsi="Arial" w:cs="Arial"/>
                      <w:sz w:val="22"/>
                      <w:szCs w:val="22"/>
                    </w:rPr>
                    <w:t xml:space="preserve"> </w:t>
                  </w:r>
                  <w:r w:rsidRPr="00217A72">
                    <w:rPr>
                      <w:rFonts w:ascii="Arial" w:eastAsia="SimSun" w:hAnsi="Arial" w:cs="Arial"/>
                      <w:i/>
                      <w:sz w:val="22"/>
                      <w:szCs w:val="22"/>
                    </w:rPr>
                    <w:t>Pigeonpea sterility mosaic emaravirus</w:t>
                  </w:r>
                  <w:r w:rsidRPr="00217A72">
                    <w:rPr>
                      <w:rFonts w:ascii="Arial" w:eastAsia="SimSun" w:hAnsi="Arial" w:cs="Arial"/>
                      <w:sz w:val="22"/>
                      <w:szCs w:val="22"/>
                    </w:rPr>
                    <w:t xml:space="preserve"> </w:t>
                  </w:r>
                  <w:r w:rsidRPr="00217A72">
                    <w:rPr>
                      <w:rFonts w:ascii="Arial" w:eastAsia="SimSun" w:hAnsi="Arial" w:cs="Arial"/>
                      <w:i/>
                      <w:sz w:val="22"/>
                      <w:szCs w:val="22"/>
                    </w:rPr>
                    <w:t xml:space="preserve">2 </w:t>
                  </w:r>
                  <w:r w:rsidRPr="00217A72">
                    <w:rPr>
                      <w:rFonts w:ascii="Arial" w:eastAsia="SimSun" w:hAnsi="Arial" w:cs="Arial"/>
                      <w:sz w:val="22"/>
                      <w:szCs w:val="22"/>
                    </w:rPr>
                    <w:t xml:space="preserve">(PPSMV-2), </w:t>
                  </w:r>
                  <w:r w:rsidRPr="00217A72">
                    <w:rPr>
                      <w:rFonts w:ascii="Arial" w:hAnsi="Arial" w:cs="Arial"/>
                      <w:i/>
                      <w:iCs/>
                      <w:color w:val="11171A"/>
                      <w:sz w:val="22"/>
                      <w:szCs w:val="22"/>
                      <w:shd w:val="clear" w:color="auto" w:fill="F9F9F9"/>
                    </w:rPr>
                    <w:t xml:space="preserve">Pistacia emaravirus B </w:t>
                  </w:r>
                  <w:r w:rsidRPr="00217A72">
                    <w:rPr>
                      <w:rFonts w:ascii="Arial" w:hAnsi="Arial" w:cs="Arial"/>
                      <w:iCs/>
                      <w:color w:val="11171A"/>
                      <w:sz w:val="22"/>
                      <w:szCs w:val="22"/>
                      <w:shd w:val="clear" w:color="auto" w:fill="F9F9F9"/>
                    </w:rPr>
                    <w:t>(PiVB),</w:t>
                  </w:r>
                  <w:r w:rsidRPr="00217A72">
                    <w:rPr>
                      <w:rFonts w:ascii="Arial" w:hAnsi="Arial" w:cs="Arial"/>
                      <w:i/>
                      <w:iCs/>
                      <w:color w:val="11171A"/>
                      <w:sz w:val="22"/>
                      <w:szCs w:val="22"/>
                      <w:shd w:val="clear" w:color="auto" w:fill="F9F9F9"/>
                    </w:rPr>
                    <w:t xml:space="preserve"> </w:t>
                  </w:r>
                  <w:r w:rsidRPr="00217A72">
                    <w:rPr>
                      <w:rFonts w:ascii="Arial" w:eastAsia="SimSun" w:hAnsi="Arial" w:cs="Arial"/>
                      <w:i/>
                      <w:sz w:val="22"/>
                      <w:szCs w:val="22"/>
                    </w:rPr>
                    <w:t xml:space="preserve">Raspberry leaf blotch emaravirus </w:t>
                  </w:r>
                  <w:r w:rsidRPr="00217A72">
                    <w:rPr>
                      <w:rFonts w:ascii="Arial" w:eastAsia="SimSun" w:hAnsi="Arial" w:cs="Arial"/>
                      <w:sz w:val="22"/>
                      <w:szCs w:val="22"/>
                    </w:rPr>
                    <w:t>(RLBV)</w:t>
                  </w:r>
                  <w:r w:rsidRPr="00217A72">
                    <w:rPr>
                      <w:rFonts w:ascii="Arial" w:eastAsia="SimSun" w:hAnsi="Arial" w:cs="Arial"/>
                      <w:i/>
                      <w:sz w:val="22"/>
                      <w:szCs w:val="22"/>
                    </w:rPr>
                    <w:t>,</w:t>
                  </w:r>
                  <w:r w:rsidRPr="00217A72">
                    <w:rPr>
                      <w:rFonts w:ascii="Arial" w:eastAsia="SimSun" w:hAnsi="Arial" w:cs="Arial"/>
                      <w:sz w:val="22"/>
                      <w:szCs w:val="22"/>
                    </w:rPr>
                    <w:t xml:space="preserve"> </w:t>
                  </w:r>
                  <w:r w:rsidRPr="00217A72">
                    <w:rPr>
                      <w:rFonts w:ascii="Arial" w:eastAsia="SimSun" w:hAnsi="Arial" w:cs="Arial"/>
                      <w:i/>
                      <w:sz w:val="22"/>
                      <w:szCs w:val="22"/>
                    </w:rPr>
                    <w:t>Redbud yellow ringspot-associated emaravirus</w:t>
                  </w:r>
                  <w:r w:rsidRPr="00217A72">
                    <w:rPr>
                      <w:rFonts w:ascii="Arial" w:eastAsia="SimSun" w:hAnsi="Arial" w:cs="Arial"/>
                      <w:sz w:val="22"/>
                      <w:szCs w:val="22"/>
                    </w:rPr>
                    <w:t xml:space="preserve"> (RYRSaV), </w:t>
                  </w:r>
                  <w:r w:rsidRPr="00217A72">
                    <w:rPr>
                      <w:rFonts w:ascii="Arial" w:eastAsia="SimSun" w:hAnsi="Arial" w:cs="Arial"/>
                      <w:i/>
                      <w:sz w:val="22"/>
                      <w:szCs w:val="22"/>
                    </w:rPr>
                    <w:t xml:space="preserve">Rose rosette emaravirus </w:t>
                  </w:r>
                  <w:r w:rsidRPr="00217A72">
                    <w:rPr>
                      <w:rFonts w:ascii="Arial" w:eastAsia="SimSun" w:hAnsi="Arial" w:cs="Arial"/>
                      <w:sz w:val="22"/>
                      <w:szCs w:val="22"/>
                    </w:rPr>
                    <w:t>(RRV),</w:t>
                  </w:r>
                  <w:r w:rsidRPr="00217A72">
                    <w:rPr>
                      <w:rFonts w:ascii="Arial" w:hAnsi="Arial" w:cs="Arial"/>
                      <w:sz w:val="22"/>
                      <w:szCs w:val="22"/>
                      <w:lang w:eastAsia="en-GB"/>
                    </w:rPr>
                    <w:t xml:space="preserve"> </w:t>
                  </w:r>
                  <w:r w:rsidRPr="00217A72">
                    <w:rPr>
                      <w:rFonts w:ascii="Arial" w:hAnsi="Arial" w:cs="Arial"/>
                      <w:i/>
                      <w:sz w:val="22"/>
                      <w:szCs w:val="22"/>
                      <w:lang w:eastAsia="en-GB"/>
                    </w:rPr>
                    <w:t>Ti ringspot-associated emaravirus</w:t>
                  </w:r>
                  <w:r w:rsidRPr="00217A72">
                    <w:rPr>
                      <w:rFonts w:ascii="Arial" w:hAnsi="Arial" w:cs="Arial"/>
                      <w:sz w:val="22"/>
                      <w:szCs w:val="22"/>
                      <w:lang w:eastAsia="en-GB"/>
                    </w:rPr>
                    <w:t xml:space="preserve"> (TiRSaV)</w:t>
                  </w:r>
                  <w:r w:rsidRPr="00217A72">
                    <w:rPr>
                      <w:rFonts w:ascii="Arial" w:eastAsia="SimSun" w:hAnsi="Arial" w:cs="Arial"/>
                      <w:i/>
                      <w:sz w:val="22"/>
                      <w:szCs w:val="22"/>
                    </w:rPr>
                    <w:t xml:space="preserve">, </w:t>
                  </w:r>
                  <w:r w:rsidRPr="00217A72">
                    <w:rPr>
                      <w:rFonts w:ascii="Arial" w:eastAsia="SimSun" w:hAnsi="Arial" w:cs="Arial"/>
                      <w:sz w:val="22"/>
                      <w:szCs w:val="22"/>
                    </w:rPr>
                    <w:t xml:space="preserve">and </w:t>
                  </w:r>
                  <w:r w:rsidRPr="00217A72">
                    <w:rPr>
                      <w:rFonts w:ascii="Arial" w:eastAsia="SimSun" w:hAnsi="Arial" w:cs="Arial"/>
                      <w:i/>
                      <w:sz w:val="22"/>
                      <w:szCs w:val="22"/>
                    </w:rPr>
                    <w:t>European mountain ash ringspot-associated emaravirus</w:t>
                  </w:r>
                  <w:r w:rsidRPr="00217A72">
                    <w:rPr>
                      <w:rFonts w:ascii="Arial" w:eastAsia="SimSun" w:hAnsi="Arial" w:cs="Arial"/>
                      <w:sz w:val="22"/>
                      <w:szCs w:val="22"/>
                    </w:rPr>
                    <w:t xml:space="preserve"> (EMARaV) (Elbeaino et al</w:t>
                  </w:r>
                  <w:del w:id="0" w:author="Luisa Rubino" w:date="2021-06-03T01:08:00Z">
                    <w:r w:rsidRPr="00217A72" w:rsidDel="00015D84">
                      <w:rPr>
                        <w:rFonts w:ascii="Arial" w:eastAsia="SimSun" w:hAnsi="Arial" w:cs="Arial"/>
                        <w:sz w:val="22"/>
                        <w:szCs w:val="22"/>
                      </w:rPr>
                      <w:delText xml:space="preserve">, </w:delText>
                    </w:r>
                  </w:del>
                  <w:ins w:id="1" w:author="Luisa Rubino" w:date="2021-06-03T01:08:00Z">
                    <w:r w:rsidR="00015D84">
                      <w:rPr>
                        <w:rFonts w:ascii="Arial" w:eastAsia="SimSun" w:hAnsi="Arial" w:cs="Arial"/>
                        <w:sz w:val="22"/>
                        <w:szCs w:val="22"/>
                      </w:rPr>
                      <w:t>.</w:t>
                    </w:r>
                    <w:r w:rsidR="00015D84" w:rsidRPr="00217A72">
                      <w:rPr>
                        <w:rFonts w:ascii="Arial" w:eastAsia="SimSun" w:hAnsi="Arial" w:cs="Arial"/>
                        <w:sz w:val="22"/>
                        <w:szCs w:val="22"/>
                      </w:rPr>
                      <w:t xml:space="preserve"> </w:t>
                    </w:r>
                  </w:ins>
                  <w:r w:rsidRPr="00217A72">
                    <w:rPr>
                      <w:rFonts w:ascii="Arial" w:eastAsia="SimSun" w:hAnsi="Arial" w:cs="Arial"/>
                      <w:sz w:val="22"/>
                      <w:szCs w:val="22"/>
                    </w:rPr>
                    <w:t xml:space="preserve">2018; Mielke and Muehlbach 2007). The RNA-dependent RNA </w:t>
                  </w:r>
                  <w:r w:rsidR="009F3272">
                    <w:rPr>
                      <w:rFonts w:ascii="Arial" w:eastAsia="SimSun" w:hAnsi="Arial" w:cs="Arial"/>
                      <w:sz w:val="22"/>
                      <w:szCs w:val="22"/>
                    </w:rPr>
                    <w:t>p</w:t>
                  </w:r>
                  <w:r w:rsidRPr="00217A72">
                    <w:rPr>
                      <w:rFonts w:ascii="Arial" w:eastAsia="SimSun" w:hAnsi="Arial" w:cs="Arial"/>
                      <w:sz w:val="22"/>
                      <w:szCs w:val="22"/>
                    </w:rPr>
                    <w:t xml:space="preserve">olymerase (RdRP), glycoprotein precursor (GP), nucleocapsid (NC) and p4 (MP) proteins show different levels of sequence identity with ortholog proteins of other emaraviruses. </w:t>
                  </w:r>
                </w:p>
                <w:p w14:paraId="2E66D0B4" w14:textId="77777777" w:rsidR="00535070" w:rsidRPr="00217A72" w:rsidRDefault="00535070" w:rsidP="00535070">
                  <w:pPr>
                    <w:rPr>
                      <w:rFonts w:ascii="Arial" w:hAnsi="Arial" w:cs="Arial"/>
                      <w:sz w:val="22"/>
                      <w:szCs w:val="22"/>
                    </w:rPr>
                  </w:pPr>
                  <w:r w:rsidRPr="00217A72">
                    <w:rPr>
                      <w:rFonts w:ascii="Arial" w:hAnsi="Arial" w:cs="Arial"/>
                      <w:sz w:val="22"/>
                      <w:szCs w:val="22"/>
                    </w:rPr>
                    <w:t xml:space="preserve"> </w:t>
                  </w:r>
                </w:p>
                <w:p w14:paraId="39614A5B" w14:textId="77777777" w:rsidR="00535070" w:rsidRPr="00217A72" w:rsidRDefault="00535070" w:rsidP="00535070">
                  <w:pPr>
                    <w:autoSpaceDE w:val="0"/>
                    <w:autoSpaceDN w:val="0"/>
                    <w:adjustRightInd w:val="0"/>
                    <w:jc w:val="both"/>
                    <w:rPr>
                      <w:rFonts w:ascii="Arial" w:eastAsia="SimSun" w:hAnsi="Arial" w:cs="Arial"/>
                      <w:b/>
                      <w:bCs/>
                      <w:sz w:val="22"/>
                      <w:szCs w:val="22"/>
                    </w:rPr>
                  </w:pPr>
                  <w:r w:rsidRPr="00217A72">
                    <w:rPr>
                      <w:rFonts w:ascii="Arial" w:eastAsia="SimSun" w:hAnsi="Arial" w:cs="Arial"/>
                      <w:b/>
                      <w:bCs/>
                      <w:sz w:val="22"/>
                      <w:szCs w:val="22"/>
                    </w:rPr>
                    <w:t>Virus properties</w:t>
                  </w:r>
                </w:p>
                <w:p w14:paraId="646E4B0A" w14:textId="6DC3DAA2" w:rsidR="00535070" w:rsidRPr="00217A72" w:rsidRDefault="00535070" w:rsidP="00535070">
                  <w:pPr>
                    <w:numPr>
                      <w:ilvl w:val="0"/>
                      <w:numId w:val="3"/>
                    </w:numPr>
                    <w:autoSpaceDE w:val="0"/>
                    <w:autoSpaceDN w:val="0"/>
                    <w:adjustRightInd w:val="0"/>
                    <w:jc w:val="both"/>
                    <w:rPr>
                      <w:rFonts w:ascii="Arial" w:eastAsia="SimSun" w:hAnsi="Arial" w:cs="Arial"/>
                      <w:sz w:val="22"/>
                      <w:szCs w:val="22"/>
                    </w:rPr>
                  </w:pPr>
                  <w:r w:rsidRPr="00217A72">
                    <w:rPr>
                      <w:rFonts w:ascii="Arial" w:eastAsia="SimSun" w:hAnsi="Arial" w:cs="Arial"/>
                      <w:sz w:val="22"/>
                      <w:szCs w:val="22"/>
                    </w:rPr>
                    <w:t xml:space="preserve">Genome: resembles that of members of the genus </w:t>
                  </w:r>
                  <w:r w:rsidRPr="00217A72">
                    <w:rPr>
                      <w:rFonts w:ascii="Arial" w:eastAsia="SimSun" w:hAnsi="Arial" w:cs="Arial"/>
                      <w:i/>
                      <w:sz w:val="22"/>
                      <w:szCs w:val="22"/>
                    </w:rPr>
                    <w:t xml:space="preserve">Emaravirus. </w:t>
                  </w:r>
                  <w:r w:rsidRPr="00217A72">
                    <w:rPr>
                      <w:rFonts w:ascii="Arial" w:eastAsia="SimSun" w:hAnsi="Arial" w:cs="Arial"/>
                      <w:sz w:val="22"/>
                      <w:szCs w:val="22"/>
                    </w:rPr>
                    <w:t xml:space="preserve">It is composed of six segments of negative sense ssRNA. RNA1: 7,109 </w:t>
                  </w:r>
                  <w:r w:rsidR="009F3272">
                    <w:rPr>
                      <w:rFonts w:ascii="Arial" w:eastAsia="SimSun" w:hAnsi="Arial" w:cs="Arial"/>
                      <w:sz w:val="22"/>
                      <w:szCs w:val="22"/>
                    </w:rPr>
                    <w:t>nucleotides (</w:t>
                  </w:r>
                  <w:r w:rsidRPr="00217A72">
                    <w:rPr>
                      <w:rFonts w:ascii="Arial" w:eastAsia="SimSun" w:hAnsi="Arial" w:cs="Arial"/>
                      <w:sz w:val="22"/>
                      <w:szCs w:val="22"/>
                    </w:rPr>
                    <w:t>nt</w:t>
                  </w:r>
                  <w:r w:rsidR="009F3272">
                    <w:rPr>
                      <w:rFonts w:ascii="Arial" w:eastAsia="SimSun" w:hAnsi="Arial" w:cs="Arial"/>
                      <w:sz w:val="22"/>
                      <w:szCs w:val="22"/>
                    </w:rPr>
                    <w:t>)</w:t>
                  </w:r>
                  <w:r w:rsidRPr="00217A72">
                    <w:rPr>
                      <w:rFonts w:ascii="Arial" w:eastAsia="SimSun" w:hAnsi="Arial" w:cs="Arial"/>
                      <w:sz w:val="22"/>
                      <w:szCs w:val="22"/>
                    </w:rPr>
                    <w:t xml:space="preserve">; RNA2: 2,310 nt; RNA3: 1,338 nt; RNA4: 1,411 nt, RNA5: 1,030 nt) (Fig.1) (in order from RNA-1 to RNA-5, accession numbers in GenBank are: </w:t>
                  </w:r>
                  <w:r w:rsidRPr="00217A72">
                    <w:rPr>
                      <w:rFonts w:ascii="Arial" w:hAnsi="Arial" w:cs="Arial"/>
                      <w:sz w:val="22"/>
                      <w:szCs w:val="22"/>
                      <w:shd w:val="clear" w:color="auto" w:fill="FFFFFF"/>
                    </w:rPr>
                    <w:t>LR828198–LR828202</w:t>
                  </w:r>
                  <w:r w:rsidRPr="00217A72">
                    <w:rPr>
                      <w:rFonts w:ascii="Arial" w:eastAsia="SimSun" w:hAnsi="Arial" w:cs="Arial"/>
                      <w:sz w:val="22"/>
                      <w:szCs w:val="22"/>
                    </w:rPr>
                    <w:t>) (</w:t>
                  </w:r>
                  <w:r w:rsidRPr="00217A72">
                    <w:rPr>
                      <w:rFonts w:ascii="Arial" w:hAnsi="Arial" w:cs="Arial"/>
                      <w:sz w:val="22"/>
                      <w:szCs w:val="22"/>
                      <w:lang w:eastAsia="en-GB"/>
                    </w:rPr>
                    <w:t>Rehanek</w:t>
                  </w:r>
                  <w:r w:rsidRPr="00217A72">
                    <w:rPr>
                      <w:rFonts w:ascii="Arial" w:eastAsia="SimSun" w:hAnsi="Arial" w:cs="Arial"/>
                      <w:sz w:val="22"/>
                      <w:szCs w:val="22"/>
                    </w:rPr>
                    <w:t xml:space="preserve"> </w:t>
                  </w:r>
                  <w:r w:rsidRPr="00B6680B">
                    <w:rPr>
                      <w:rFonts w:ascii="Arial" w:eastAsia="SimSun" w:hAnsi="Arial" w:cs="Arial"/>
                      <w:sz w:val="22"/>
                      <w:szCs w:val="22"/>
                    </w:rPr>
                    <w:t>et al</w:t>
                  </w:r>
                  <w:r w:rsidRPr="00217A72">
                    <w:rPr>
                      <w:rFonts w:ascii="Arial" w:eastAsia="SimSun" w:hAnsi="Arial" w:cs="Arial"/>
                      <w:sz w:val="22"/>
                      <w:szCs w:val="22"/>
                    </w:rPr>
                    <w:t>. 2021). Each segment is monocistronic, encoding a single protein translated from the complementary strand (Figure 1). Untranslated regions (UTRs) at the 5’ and 3’ termini of all RNA segments extended from 58 to 87 nt and from 97 to 403 nt, respectively.</w:t>
                  </w:r>
                </w:p>
                <w:p w14:paraId="7641B17F" w14:textId="69B1444D" w:rsidR="00535070" w:rsidRPr="00217A72" w:rsidRDefault="00535070" w:rsidP="00535070">
                  <w:pPr>
                    <w:numPr>
                      <w:ilvl w:val="0"/>
                      <w:numId w:val="3"/>
                    </w:numPr>
                    <w:autoSpaceDE w:val="0"/>
                    <w:autoSpaceDN w:val="0"/>
                    <w:adjustRightInd w:val="0"/>
                    <w:jc w:val="both"/>
                    <w:rPr>
                      <w:rFonts w:ascii="Arial" w:eastAsia="SimSun" w:hAnsi="Arial" w:cs="Arial"/>
                      <w:sz w:val="22"/>
                      <w:szCs w:val="22"/>
                    </w:rPr>
                  </w:pPr>
                  <w:r w:rsidRPr="00217A72">
                    <w:rPr>
                      <w:rFonts w:ascii="Arial" w:eastAsia="SimSun" w:hAnsi="Arial" w:cs="Arial"/>
                      <w:sz w:val="22"/>
                      <w:szCs w:val="22"/>
                    </w:rPr>
                    <w:t>Virus-encoded proteins: RNA-dependent RNA-polymeras</w:t>
                  </w:r>
                  <w:r w:rsidR="009F3272">
                    <w:rPr>
                      <w:rFonts w:ascii="Arial" w:eastAsia="SimSun" w:hAnsi="Arial" w:cs="Arial"/>
                      <w:sz w:val="22"/>
                      <w:szCs w:val="22"/>
                    </w:rPr>
                    <w:t>e</w:t>
                  </w:r>
                  <w:r w:rsidRPr="00217A72">
                    <w:rPr>
                      <w:rFonts w:ascii="Arial" w:eastAsia="SimSun" w:hAnsi="Arial" w:cs="Arial"/>
                      <w:sz w:val="22"/>
                      <w:szCs w:val="22"/>
                    </w:rPr>
                    <w:t xml:space="preserve"> (p1): 2317 </w:t>
                  </w:r>
                  <w:r w:rsidR="009F3272">
                    <w:rPr>
                      <w:rFonts w:ascii="Arial" w:eastAsia="SimSun" w:hAnsi="Arial" w:cs="Arial"/>
                      <w:sz w:val="22"/>
                      <w:szCs w:val="22"/>
                    </w:rPr>
                    <w:t>amino acids (</w:t>
                  </w:r>
                  <w:r w:rsidRPr="00217A72">
                    <w:rPr>
                      <w:rFonts w:ascii="Arial" w:eastAsia="SimSun" w:hAnsi="Arial" w:cs="Arial"/>
                      <w:sz w:val="22"/>
                      <w:szCs w:val="22"/>
                    </w:rPr>
                    <w:t>aa</w:t>
                  </w:r>
                  <w:r w:rsidR="009F3272">
                    <w:rPr>
                      <w:rFonts w:ascii="Arial" w:eastAsia="SimSun" w:hAnsi="Arial" w:cs="Arial"/>
                      <w:sz w:val="22"/>
                      <w:szCs w:val="22"/>
                    </w:rPr>
                    <w:t>)</w:t>
                  </w:r>
                  <w:r w:rsidRPr="00217A72">
                    <w:rPr>
                      <w:rFonts w:ascii="Arial" w:eastAsia="SimSun" w:hAnsi="Arial" w:cs="Arial"/>
                      <w:sz w:val="22"/>
                      <w:szCs w:val="22"/>
                    </w:rPr>
                    <w:t xml:space="preserve">, 271.7 kDa; putative </w:t>
                  </w:r>
                  <w:r w:rsidR="009F3272">
                    <w:rPr>
                      <w:rFonts w:ascii="Arial" w:eastAsia="SimSun" w:hAnsi="Arial" w:cs="Arial"/>
                      <w:sz w:val="22"/>
                      <w:szCs w:val="22"/>
                    </w:rPr>
                    <w:t>g</w:t>
                  </w:r>
                  <w:r w:rsidRPr="00217A72">
                    <w:rPr>
                      <w:rFonts w:ascii="Arial" w:eastAsia="SimSun" w:hAnsi="Arial" w:cs="Arial"/>
                      <w:sz w:val="22"/>
                      <w:szCs w:val="22"/>
                    </w:rPr>
                    <w:t xml:space="preserve">lycoprotein precursor (p2): 651 aa, 74.2 kDa; putative </w:t>
                  </w:r>
                  <w:r w:rsidR="009F3272">
                    <w:rPr>
                      <w:rFonts w:ascii="Arial" w:eastAsia="SimSun" w:hAnsi="Arial" w:cs="Arial"/>
                      <w:sz w:val="22"/>
                      <w:szCs w:val="22"/>
                    </w:rPr>
                    <w:t>n</w:t>
                  </w:r>
                  <w:r w:rsidRPr="00217A72">
                    <w:rPr>
                      <w:rFonts w:ascii="Arial" w:eastAsia="SimSun" w:hAnsi="Arial" w:cs="Arial"/>
                      <w:sz w:val="22"/>
                      <w:szCs w:val="22"/>
                    </w:rPr>
                    <w:t>ucleocapsid protein (p3a): 291 aa, 32.9 kDa; putative movement protein (p4): 365 aa, 41.7kDa; putative silencing suppressor p5 (function unknown): 179 aa, 21.1 kDa (Figure 1).</w:t>
                  </w:r>
                </w:p>
                <w:p w14:paraId="5143406F" w14:textId="50962992" w:rsidR="00535070" w:rsidRPr="00217A72" w:rsidRDefault="00535070" w:rsidP="00535070">
                  <w:pPr>
                    <w:numPr>
                      <w:ilvl w:val="0"/>
                      <w:numId w:val="3"/>
                    </w:numPr>
                    <w:autoSpaceDE w:val="0"/>
                    <w:autoSpaceDN w:val="0"/>
                    <w:adjustRightInd w:val="0"/>
                    <w:jc w:val="both"/>
                    <w:rPr>
                      <w:rFonts w:ascii="Arial" w:eastAsia="SimSun" w:hAnsi="Arial" w:cs="Arial"/>
                      <w:sz w:val="22"/>
                      <w:szCs w:val="22"/>
                    </w:rPr>
                  </w:pPr>
                  <w:r w:rsidRPr="00217A72">
                    <w:rPr>
                      <w:rFonts w:ascii="Arial" w:eastAsia="SimSun" w:hAnsi="Arial" w:cs="Arial"/>
                      <w:sz w:val="22"/>
                      <w:szCs w:val="22"/>
                    </w:rPr>
                    <w:t>Phylogenetic relationships: RdR</w:t>
                  </w:r>
                  <w:r w:rsidR="009F3272">
                    <w:rPr>
                      <w:rFonts w:ascii="Arial" w:eastAsia="SimSun" w:hAnsi="Arial" w:cs="Arial"/>
                      <w:sz w:val="22"/>
                      <w:szCs w:val="22"/>
                    </w:rPr>
                    <w:t>P</w:t>
                  </w:r>
                  <w:r w:rsidRPr="00217A72">
                    <w:rPr>
                      <w:rFonts w:ascii="Arial" w:eastAsia="SimSun" w:hAnsi="Arial" w:cs="Arial"/>
                      <w:sz w:val="22"/>
                      <w:szCs w:val="22"/>
                    </w:rPr>
                    <w:t>, GP, NC and MP proteins of CORaV consistently segregated with those of TiRSaV, HPWMoV, RLBV, JYMaV, and PVBV, regardless of the protein considered (Figure 2). Deduced aa sequences of CORaV identified in oak showed 21-38% (RNA 3), 18-58% (RNA 4), and 18-41% (RNA 5) sequence identity to the corresponding protein sequences encoded by High Plains wheat mosaic virus (HPWMoV), raspberry leaf blotch virus (RLBV), ti ringspot-associated virus (TiRSaV), jujube yellow mottle-</w:t>
                  </w:r>
                  <w:r w:rsidRPr="00217A72">
                    <w:rPr>
                      <w:rFonts w:ascii="Arial" w:eastAsia="SimSun" w:hAnsi="Arial" w:cs="Arial"/>
                      <w:sz w:val="22"/>
                      <w:szCs w:val="22"/>
                    </w:rPr>
                    <w:lastRenderedPageBreak/>
                    <w:t>associated virus (JYMaV), and palo verde broom virus (PVBV).</w:t>
                  </w:r>
                </w:p>
                <w:p w14:paraId="1C0BC05D" w14:textId="77777777" w:rsidR="00535070" w:rsidRPr="00217A72" w:rsidRDefault="00535070" w:rsidP="00535070">
                  <w:pPr>
                    <w:numPr>
                      <w:ilvl w:val="0"/>
                      <w:numId w:val="3"/>
                    </w:numPr>
                    <w:autoSpaceDE w:val="0"/>
                    <w:autoSpaceDN w:val="0"/>
                    <w:adjustRightInd w:val="0"/>
                    <w:jc w:val="both"/>
                    <w:rPr>
                      <w:rFonts w:ascii="Arial" w:eastAsia="SimSun" w:hAnsi="Arial" w:cs="Arial"/>
                      <w:sz w:val="22"/>
                      <w:szCs w:val="22"/>
                    </w:rPr>
                  </w:pPr>
                  <w:r w:rsidRPr="00217A72">
                    <w:rPr>
                      <w:rFonts w:ascii="Arial" w:eastAsia="SimSun" w:hAnsi="Arial" w:cs="Arial"/>
                      <w:sz w:val="22"/>
                      <w:szCs w:val="22"/>
                    </w:rPr>
                    <w:t>Experimental transmission: Symptoms of chlorotic lesions, ringspots and chlorotic mottle were transmitted on young oak seedlings after grafting. The causing agent was not transmissible by mechanical inoculation of plant sap to indicator plants.</w:t>
                  </w:r>
                  <w:r w:rsidRPr="00217A72">
                    <w:rPr>
                      <w:rFonts w:ascii="Arial" w:hAnsi="Arial" w:cs="Arial"/>
                      <w:color w:val="000000"/>
                      <w:sz w:val="22"/>
                      <w:szCs w:val="22"/>
                      <w:shd w:val="clear" w:color="auto" w:fill="FFFFFF"/>
                    </w:rPr>
                    <w:t> </w:t>
                  </w:r>
                </w:p>
                <w:p w14:paraId="09DF61B1" w14:textId="77777777" w:rsidR="00535070" w:rsidRPr="00217A72" w:rsidRDefault="00535070" w:rsidP="00535070">
                  <w:pPr>
                    <w:numPr>
                      <w:ilvl w:val="0"/>
                      <w:numId w:val="3"/>
                    </w:numPr>
                    <w:autoSpaceDE w:val="0"/>
                    <w:autoSpaceDN w:val="0"/>
                    <w:adjustRightInd w:val="0"/>
                    <w:jc w:val="both"/>
                    <w:rPr>
                      <w:rFonts w:ascii="Arial" w:eastAsia="SimSun" w:hAnsi="Arial" w:cs="Arial"/>
                      <w:sz w:val="22"/>
                      <w:szCs w:val="22"/>
                    </w:rPr>
                  </w:pPr>
                  <w:r w:rsidRPr="00217A72">
                    <w:rPr>
                      <w:rFonts w:ascii="Arial" w:eastAsia="SimSun" w:hAnsi="Arial" w:cs="Arial"/>
                      <w:sz w:val="22"/>
                      <w:szCs w:val="22"/>
                    </w:rPr>
                    <w:t xml:space="preserve">Natural host range: oak </w:t>
                  </w:r>
                  <w:r w:rsidRPr="00217A72">
                    <w:rPr>
                      <w:rFonts w:ascii="Arial" w:eastAsia="SimSun" w:hAnsi="Arial" w:cs="Arial"/>
                      <w:i/>
                      <w:sz w:val="22"/>
                      <w:szCs w:val="22"/>
                    </w:rPr>
                    <w:t xml:space="preserve">(Quercus robur </w:t>
                  </w:r>
                  <w:r w:rsidRPr="00B6680B">
                    <w:rPr>
                      <w:rFonts w:ascii="Arial" w:eastAsia="SimSun" w:hAnsi="Arial" w:cs="Arial"/>
                      <w:sz w:val="22"/>
                      <w:szCs w:val="22"/>
                    </w:rPr>
                    <w:t>L</w:t>
                  </w:r>
                  <w:r w:rsidRPr="00217A72">
                    <w:rPr>
                      <w:rFonts w:ascii="Arial" w:eastAsia="SimSun" w:hAnsi="Arial" w:cs="Arial"/>
                      <w:i/>
                      <w:sz w:val="22"/>
                      <w:szCs w:val="22"/>
                    </w:rPr>
                    <w:t>.</w:t>
                  </w:r>
                  <w:r w:rsidRPr="00217A72">
                    <w:rPr>
                      <w:rFonts w:ascii="Arial" w:eastAsia="SimSun" w:hAnsi="Arial" w:cs="Arial"/>
                      <w:sz w:val="22"/>
                      <w:szCs w:val="22"/>
                    </w:rPr>
                    <w:t>).</w:t>
                  </w:r>
                </w:p>
                <w:p w14:paraId="26FC4881" w14:textId="77777777" w:rsidR="00A174CC" w:rsidRDefault="00A174CC">
                  <w:pPr>
                    <w:rPr>
                      <w:rFonts w:ascii="Arial" w:hAnsi="Arial" w:cs="Arial"/>
                      <w:color w:val="0000FF"/>
                      <w:sz w:val="22"/>
                      <w:szCs w:val="22"/>
                    </w:rPr>
                  </w:pPr>
                </w:p>
                <w:p w14:paraId="729F41AE" w14:textId="2BC59996" w:rsidR="009F3272" w:rsidRPr="00217A72" w:rsidRDefault="009F3272" w:rsidP="00B6680B">
                  <w:pPr>
                    <w:jc w:val="both"/>
                    <w:rPr>
                      <w:rFonts w:ascii="Arial" w:hAnsi="Arial" w:cs="Arial"/>
                      <w:color w:val="0000FF"/>
                      <w:sz w:val="22"/>
                      <w:szCs w:val="22"/>
                    </w:rPr>
                  </w:pPr>
                  <w:r>
                    <w:rPr>
                      <w:rFonts w:ascii="Arial" w:eastAsia="SimSun" w:hAnsi="Arial" w:cs="Arial"/>
                      <w:sz w:val="22"/>
                      <w:szCs w:val="22"/>
                    </w:rPr>
                    <w:t>The detected identities fulfilling</w:t>
                  </w:r>
                  <w:r w:rsidRPr="00035FF3">
                    <w:rPr>
                      <w:rFonts w:ascii="Arial" w:eastAsia="SimSun" w:hAnsi="Arial" w:cs="Arial"/>
                      <w:sz w:val="22"/>
                      <w:szCs w:val="22"/>
                    </w:rPr>
                    <w:t xml:space="preserve"> the demarcation criteria for </w:t>
                  </w:r>
                  <w:r w:rsidRPr="00035FF3">
                    <w:rPr>
                      <w:rFonts w:ascii="Arial" w:hAnsi="Arial" w:cs="Arial"/>
                      <w:sz w:val="22"/>
                      <w:szCs w:val="22"/>
                    </w:rPr>
                    <w:t>species in the genus [aa sequence of relevant gene products of RNA1 (RdRP), RNA2 (GP) and RNA3 (NP) differing by more than 25%]</w:t>
                  </w:r>
                  <w:r>
                    <w:rPr>
                      <w:rFonts w:ascii="Arial" w:hAnsi="Arial" w:cs="Arial"/>
                      <w:sz w:val="22"/>
                      <w:szCs w:val="22"/>
                    </w:rPr>
                    <w:t xml:space="preserve">, and the genome organization typical of emaraviruses clearly indicate that </w:t>
                  </w:r>
                  <w:r w:rsidRPr="00217A72">
                    <w:rPr>
                      <w:rFonts w:ascii="Arial" w:eastAsia="SimSun" w:hAnsi="Arial" w:cs="Arial"/>
                      <w:sz w:val="22"/>
                      <w:szCs w:val="22"/>
                    </w:rPr>
                    <w:t>CORaV</w:t>
                  </w:r>
                  <w:r>
                    <w:rPr>
                      <w:rFonts w:ascii="Arial" w:hAnsi="Arial" w:cs="Arial"/>
                      <w:sz w:val="22"/>
                      <w:szCs w:val="22"/>
                    </w:rPr>
                    <w:t xml:space="preserve"> represents a new species in the genus </w:t>
                  </w:r>
                  <w:r w:rsidRPr="00332199">
                    <w:rPr>
                      <w:rFonts w:ascii="Arial" w:hAnsi="Arial" w:cs="Arial"/>
                      <w:i/>
                      <w:sz w:val="22"/>
                      <w:szCs w:val="22"/>
                    </w:rPr>
                    <w:t>Emaravirus</w:t>
                  </w:r>
                  <w:r w:rsidRPr="00277FC9">
                    <w:rPr>
                      <w:rFonts w:ascii="Arial" w:hAnsi="Arial" w:cs="Arial"/>
                      <w:sz w:val="22"/>
                      <w:szCs w:val="22"/>
                    </w:rPr>
                    <w:t>.</w:t>
                  </w:r>
                  <w:r w:rsidRPr="00332199">
                    <w:rPr>
                      <w:rFonts w:ascii="Arial" w:hAnsi="Arial" w:cs="Arial"/>
                      <w:sz w:val="22"/>
                      <w:szCs w:val="22"/>
                    </w:rPr>
                    <w:t xml:space="preserve"> T</w:t>
                  </w:r>
                  <w:r>
                    <w:rPr>
                      <w:rFonts w:ascii="Arial" w:hAnsi="Arial" w:cs="Arial"/>
                      <w:sz w:val="22"/>
                      <w:szCs w:val="22"/>
                    </w:rPr>
                    <w:t>herefore, t</w:t>
                  </w:r>
                  <w:r w:rsidRPr="00332199">
                    <w:rPr>
                      <w:rFonts w:ascii="Arial" w:hAnsi="Arial" w:cs="Arial"/>
                      <w:sz w:val="22"/>
                      <w:szCs w:val="22"/>
                    </w:rPr>
                    <w:t xml:space="preserve">he creation of </w:t>
                  </w:r>
                  <w:r>
                    <w:rPr>
                      <w:rFonts w:ascii="Arial" w:hAnsi="Arial" w:cs="Arial"/>
                      <w:sz w:val="22"/>
                      <w:szCs w:val="22"/>
                    </w:rPr>
                    <w:t>the</w:t>
                  </w:r>
                  <w:r w:rsidRPr="00332199">
                    <w:rPr>
                      <w:rFonts w:ascii="Arial" w:hAnsi="Arial" w:cs="Arial"/>
                      <w:sz w:val="22"/>
                      <w:szCs w:val="22"/>
                    </w:rPr>
                    <w:t xml:space="preserve"> new viral species </w:t>
                  </w:r>
                  <w:r w:rsidRPr="00BA4126">
                    <w:rPr>
                      <w:rFonts w:ascii="Arial" w:hAnsi="Arial" w:cs="Arial"/>
                      <w:bCs/>
                      <w:i/>
                      <w:iCs/>
                      <w:sz w:val="22"/>
                      <w:szCs w:val="22"/>
                    </w:rPr>
                    <w:t xml:space="preserve">Emaravirus </w:t>
                  </w:r>
                  <w:r>
                    <w:rPr>
                      <w:rFonts w:ascii="Arial" w:hAnsi="Arial" w:cs="Arial"/>
                      <w:bCs/>
                      <w:i/>
                      <w:iCs/>
                      <w:sz w:val="22"/>
                      <w:szCs w:val="22"/>
                    </w:rPr>
                    <w:t>quercus</w:t>
                  </w:r>
                  <w:r w:rsidRPr="00BA4126">
                    <w:rPr>
                      <w:rFonts w:ascii="Arial" w:hAnsi="Arial" w:cs="Arial"/>
                      <w:bCs/>
                      <w:sz w:val="22"/>
                      <w:szCs w:val="22"/>
                    </w:rPr>
                    <w:t xml:space="preserve"> </w:t>
                  </w:r>
                  <w:r w:rsidRPr="00332199">
                    <w:rPr>
                      <w:rFonts w:ascii="Arial" w:hAnsi="Arial" w:cs="Arial"/>
                      <w:sz w:val="22"/>
                      <w:szCs w:val="22"/>
                    </w:rPr>
                    <w:t xml:space="preserve">within the genus </w:t>
                  </w:r>
                  <w:r>
                    <w:rPr>
                      <w:rFonts w:ascii="Arial" w:hAnsi="Arial" w:cs="Arial"/>
                      <w:i/>
                      <w:sz w:val="22"/>
                      <w:szCs w:val="22"/>
                    </w:rPr>
                    <w:t>Emara</w:t>
                  </w:r>
                  <w:r w:rsidRPr="00332199">
                    <w:rPr>
                      <w:rFonts w:ascii="Arial" w:hAnsi="Arial" w:cs="Arial"/>
                      <w:i/>
                      <w:sz w:val="22"/>
                      <w:szCs w:val="22"/>
                    </w:rPr>
                    <w:t>virus</w:t>
                  </w:r>
                  <w:r w:rsidRPr="00332199">
                    <w:rPr>
                      <w:rFonts w:ascii="Arial" w:hAnsi="Arial" w:cs="Arial"/>
                      <w:iCs/>
                      <w:sz w:val="22"/>
                      <w:szCs w:val="22"/>
                    </w:rPr>
                    <w:t>, which contain</w:t>
                  </w:r>
                  <w:r>
                    <w:rPr>
                      <w:rFonts w:ascii="Arial" w:hAnsi="Arial" w:cs="Arial"/>
                      <w:iCs/>
                      <w:sz w:val="22"/>
                      <w:szCs w:val="22"/>
                    </w:rPr>
                    <w:t>s</w:t>
                  </w:r>
                  <w:r w:rsidRPr="00332199">
                    <w:rPr>
                      <w:rFonts w:ascii="Arial" w:hAnsi="Arial" w:cs="Arial"/>
                      <w:iCs/>
                      <w:sz w:val="22"/>
                      <w:szCs w:val="22"/>
                    </w:rPr>
                    <w:t xml:space="preserve"> </w:t>
                  </w:r>
                  <w:r w:rsidRPr="00217A72">
                    <w:rPr>
                      <w:rFonts w:ascii="Arial" w:eastAsia="SimSun" w:hAnsi="Arial" w:cs="Arial"/>
                      <w:sz w:val="22"/>
                      <w:szCs w:val="22"/>
                    </w:rPr>
                    <w:t>CORaV</w:t>
                  </w:r>
                  <w:r w:rsidRPr="00332199">
                    <w:rPr>
                      <w:rFonts w:ascii="Arial" w:hAnsi="Arial" w:cs="Arial"/>
                      <w:iCs/>
                      <w:sz w:val="22"/>
                      <w:szCs w:val="22"/>
                    </w:rPr>
                    <w:t xml:space="preserve"> as the exemplar isolate,</w:t>
                  </w:r>
                  <w:r w:rsidRPr="00332199">
                    <w:rPr>
                      <w:rFonts w:ascii="Arial" w:hAnsi="Arial" w:cs="Arial"/>
                      <w:sz w:val="22"/>
                      <w:szCs w:val="22"/>
                    </w:rPr>
                    <w:t xml:space="preserve"> is proposed</w:t>
                  </w:r>
                  <w:r>
                    <w:rPr>
                      <w:rFonts w:ascii="Arial" w:hAnsi="Arial" w:cs="Arial"/>
                      <w:sz w:val="22"/>
                      <w:szCs w:val="22"/>
                    </w:rPr>
                    <w:t>.</w:t>
                  </w:r>
                </w:p>
              </w:tc>
            </w:tr>
          </w:tbl>
          <w:p w14:paraId="54A67595" w14:textId="77777777" w:rsidR="00A174CC" w:rsidRDefault="00A174CC">
            <w:pPr>
              <w:rPr>
                <w:rFonts w:ascii="Arial" w:hAnsi="Arial" w:cs="Arial"/>
                <w:color w:val="0000FF"/>
                <w:sz w:val="20"/>
              </w:rPr>
            </w:pPr>
          </w:p>
        </w:tc>
      </w:tr>
    </w:tbl>
    <w:p w14:paraId="0A5B3AA3" w14:textId="3B7428EF" w:rsidR="00F82B63" w:rsidRDefault="00F82B63">
      <w:pPr>
        <w:pStyle w:val="BodyTextIndent"/>
        <w:spacing w:before="120" w:after="120"/>
        <w:ind w:left="0" w:firstLine="0"/>
        <w:rPr>
          <w:rFonts w:ascii="Arial" w:hAnsi="Arial" w:cs="Arial"/>
          <w:b/>
          <w:color w:val="000000"/>
          <w:szCs w:val="24"/>
        </w:rPr>
      </w:pPr>
    </w:p>
    <w:p w14:paraId="725338BB" w14:textId="77777777" w:rsidR="00535070" w:rsidRDefault="00535070">
      <w:pPr>
        <w:pStyle w:val="BodyTextIndent"/>
        <w:spacing w:before="120" w:after="120"/>
        <w:ind w:left="0" w:firstLine="0"/>
        <w:rPr>
          <w:rFonts w:ascii="Arial" w:hAnsi="Arial" w:cs="Arial"/>
          <w:b/>
          <w:color w:val="000000"/>
          <w:szCs w:val="24"/>
        </w:rPr>
      </w:pPr>
    </w:p>
    <w:p w14:paraId="58F8EC64" w14:textId="6753867C"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4B4DF10B" w14:textId="77777777" w:rsidR="00A174CC" w:rsidRDefault="00A174CC">
      <w:pPr>
        <w:rPr>
          <w:rFonts w:ascii="Arial" w:hAnsi="Arial" w:cs="Arial"/>
          <w:b/>
          <w:sz w:val="22"/>
          <w:szCs w:val="22"/>
        </w:rPr>
      </w:pPr>
    </w:p>
    <w:p w14:paraId="11029890" w14:textId="312A65B2" w:rsidR="00A174CC" w:rsidRDefault="00F912A5">
      <w:pPr>
        <w:rPr>
          <w:rFonts w:ascii="Arial" w:hAnsi="Arial" w:cs="Arial"/>
          <w:b/>
          <w:sz w:val="22"/>
          <w:szCs w:val="22"/>
        </w:rPr>
      </w:pPr>
      <w:r>
        <w:rPr>
          <w:noProof/>
          <w:lang w:val="it-IT" w:eastAsia="it-IT"/>
        </w:rPr>
        <w:drawing>
          <wp:inline distT="0" distB="0" distL="0" distR="0" wp14:anchorId="428C2B24" wp14:editId="5488D43F">
            <wp:extent cx="5731510" cy="3709670"/>
            <wp:effectExtent l="0" t="0" r="2540" b="508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3709670"/>
                    </a:xfrm>
                    <a:prstGeom prst="rect">
                      <a:avLst/>
                    </a:prstGeom>
                  </pic:spPr>
                </pic:pic>
              </a:graphicData>
            </a:graphic>
          </wp:inline>
        </w:drawing>
      </w:r>
    </w:p>
    <w:p w14:paraId="2BA38B1B" w14:textId="77777777" w:rsidR="00A174CC" w:rsidRDefault="00A174CC">
      <w:pPr>
        <w:rPr>
          <w:rFonts w:ascii="Arial" w:hAnsi="Arial" w:cs="Arial"/>
          <w:b/>
          <w:sz w:val="22"/>
          <w:szCs w:val="22"/>
        </w:rPr>
      </w:pPr>
    </w:p>
    <w:p w14:paraId="019DF551" w14:textId="19CC72B9" w:rsidR="00481AA0" w:rsidRPr="00217A72" w:rsidRDefault="00481AA0" w:rsidP="00481AA0">
      <w:pPr>
        <w:jc w:val="both"/>
        <w:rPr>
          <w:rFonts w:ascii="Arial" w:eastAsia="SimSun" w:hAnsi="Arial" w:cs="Arial"/>
          <w:sz w:val="22"/>
          <w:szCs w:val="22"/>
        </w:rPr>
      </w:pPr>
      <w:r w:rsidRPr="00217A72">
        <w:rPr>
          <w:rFonts w:ascii="Arial" w:eastAsia="SimSun" w:hAnsi="Arial" w:cs="Arial"/>
          <w:b/>
          <w:bCs/>
          <w:sz w:val="22"/>
          <w:szCs w:val="22"/>
        </w:rPr>
        <w:t>Figure 1.</w:t>
      </w:r>
      <w:r w:rsidRPr="00217A72">
        <w:rPr>
          <w:rFonts w:ascii="Arial" w:eastAsia="SimSun" w:hAnsi="Arial" w:cs="Arial"/>
          <w:sz w:val="22"/>
          <w:szCs w:val="22"/>
        </w:rPr>
        <w:t xml:space="preserve"> Genome organization of </w:t>
      </w:r>
      <w:r w:rsidR="009F3272">
        <w:rPr>
          <w:rFonts w:ascii="Arial" w:eastAsia="Times" w:hAnsi="Arial" w:cs="Arial"/>
          <w:sz w:val="22"/>
          <w:szCs w:val="22"/>
          <w:lang w:eastAsia="en-GB"/>
        </w:rPr>
        <w:t>c</w:t>
      </w:r>
      <w:r w:rsidR="009F3272" w:rsidRPr="00217A72">
        <w:rPr>
          <w:rFonts w:ascii="Arial" w:eastAsia="Times" w:hAnsi="Arial" w:cs="Arial"/>
          <w:sz w:val="22"/>
          <w:szCs w:val="22"/>
          <w:lang w:eastAsia="en-GB"/>
        </w:rPr>
        <w:t>ommon oak ringspot-associated emaravirus</w:t>
      </w:r>
      <w:r w:rsidRPr="00217A72">
        <w:rPr>
          <w:rFonts w:ascii="Arial" w:eastAsia="SimSun" w:hAnsi="Arial" w:cs="Arial"/>
          <w:sz w:val="22"/>
          <w:szCs w:val="22"/>
        </w:rPr>
        <w:t>. Boxes represent the protein encoding region (ORF) for each RNA. The length of RNAs, the putative protein product for each ORF, function (if known), and estimated molecular weight are provided. The genomic RNAs are not drawn to scale.</w:t>
      </w:r>
    </w:p>
    <w:p w14:paraId="18FBE469" w14:textId="77777777" w:rsidR="00481AA0" w:rsidRPr="00217A72" w:rsidRDefault="00481AA0" w:rsidP="00B16E05">
      <w:pPr>
        <w:jc w:val="both"/>
        <w:rPr>
          <w:rFonts w:ascii="Arial" w:eastAsia="SimSun" w:hAnsi="Arial" w:cs="Arial"/>
          <w:b/>
          <w:bCs/>
          <w:sz w:val="22"/>
          <w:szCs w:val="22"/>
        </w:rPr>
      </w:pPr>
    </w:p>
    <w:p w14:paraId="61E6F013" w14:textId="77777777" w:rsidR="00481AA0" w:rsidRDefault="00481AA0" w:rsidP="00B16E05">
      <w:pPr>
        <w:jc w:val="both"/>
        <w:rPr>
          <w:rFonts w:eastAsia="SimSun"/>
          <w:b/>
          <w:bCs/>
        </w:rPr>
      </w:pPr>
    </w:p>
    <w:p w14:paraId="23CA79F8" w14:textId="77777777" w:rsidR="00A174CC" w:rsidRDefault="00A174CC">
      <w:pPr>
        <w:rPr>
          <w:rFonts w:ascii="Arial" w:hAnsi="Arial" w:cs="Arial"/>
          <w:b/>
          <w:sz w:val="22"/>
          <w:szCs w:val="22"/>
        </w:rPr>
      </w:pPr>
    </w:p>
    <w:p w14:paraId="29B5D92A" w14:textId="77777777" w:rsidR="00A174CC" w:rsidRDefault="00A174CC">
      <w:pPr>
        <w:rPr>
          <w:rFonts w:ascii="Arial" w:hAnsi="Arial" w:cs="Arial"/>
          <w:b/>
          <w:sz w:val="22"/>
          <w:szCs w:val="22"/>
        </w:rPr>
      </w:pPr>
    </w:p>
    <w:p w14:paraId="4058F155" w14:textId="77777777" w:rsidR="00A174CC" w:rsidRDefault="00A174CC">
      <w:pPr>
        <w:rPr>
          <w:rFonts w:ascii="Arial" w:hAnsi="Arial" w:cs="Arial"/>
          <w:b/>
          <w:sz w:val="22"/>
          <w:szCs w:val="22"/>
        </w:rPr>
      </w:pPr>
    </w:p>
    <w:p w14:paraId="2F2F11E3" w14:textId="77777777" w:rsidR="00A174CC" w:rsidRDefault="00A174CC">
      <w:pPr>
        <w:rPr>
          <w:rFonts w:ascii="Arial" w:hAnsi="Arial" w:cs="Arial"/>
          <w:b/>
          <w:sz w:val="22"/>
          <w:szCs w:val="22"/>
        </w:rPr>
      </w:pPr>
    </w:p>
    <w:p w14:paraId="3BCDFA4C" w14:textId="77777777" w:rsidR="00A174CC" w:rsidRDefault="00A174CC">
      <w:pPr>
        <w:rPr>
          <w:rFonts w:ascii="Arial" w:hAnsi="Arial" w:cs="Arial"/>
          <w:b/>
          <w:sz w:val="22"/>
          <w:szCs w:val="22"/>
        </w:rPr>
      </w:pPr>
    </w:p>
    <w:p w14:paraId="6807FE5D" w14:textId="77777777" w:rsidR="00A174CC" w:rsidRDefault="00A174CC">
      <w:pPr>
        <w:rPr>
          <w:rFonts w:ascii="Arial" w:hAnsi="Arial" w:cs="Arial"/>
          <w:b/>
          <w:sz w:val="22"/>
          <w:szCs w:val="22"/>
        </w:rPr>
      </w:pPr>
    </w:p>
    <w:p w14:paraId="15B61DF0" w14:textId="77777777" w:rsidR="00A174CC" w:rsidRDefault="00A174CC">
      <w:pPr>
        <w:rPr>
          <w:rFonts w:ascii="Arial" w:hAnsi="Arial" w:cs="Arial"/>
          <w:b/>
          <w:sz w:val="22"/>
          <w:szCs w:val="22"/>
        </w:rPr>
      </w:pPr>
    </w:p>
    <w:p w14:paraId="06A74619" w14:textId="77777777" w:rsidR="00A174CC" w:rsidRDefault="00A174CC">
      <w:pPr>
        <w:rPr>
          <w:rFonts w:ascii="Arial" w:hAnsi="Arial" w:cs="Arial"/>
          <w:b/>
        </w:rPr>
      </w:pPr>
    </w:p>
    <w:p w14:paraId="5A38F29D" w14:textId="77777777" w:rsidR="00B16E05" w:rsidRDefault="00B16E05">
      <w:pPr>
        <w:spacing w:before="120" w:after="120"/>
        <w:rPr>
          <w:rFonts w:ascii="Arial" w:hAnsi="Arial" w:cs="Arial"/>
          <w:b/>
        </w:rPr>
      </w:pPr>
      <w:r w:rsidRPr="00B16E05">
        <w:rPr>
          <w:rFonts w:ascii="Arial" w:hAnsi="Arial" w:cs="Arial"/>
          <w:b/>
          <w:noProof/>
          <w:lang w:val="it-IT" w:eastAsia="it-IT"/>
        </w:rPr>
        <w:drawing>
          <wp:inline distT="0" distB="0" distL="0" distR="0" wp14:anchorId="7E94CC3C" wp14:editId="2D6C28C3">
            <wp:extent cx="5731510" cy="5696997"/>
            <wp:effectExtent l="19050" t="0" r="254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5696997"/>
                    </a:xfrm>
                    <a:prstGeom prst="rect">
                      <a:avLst/>
                    </a:prstGeom>
                    <a:noFill/>
                  </pic:spPr>
                </pic:pic>
              </a:graphicData>
            </a:graphic>
          </wp:inline>
        </w:drawing>
      </w:r>
    </w:p>
    <w:p w14:paraId="55C06074" w14:textId="77777777" w:rsidR="00B16E05" w:rsidRPr="00217A72" w:rsidRDefault="00B16E05" w:rsidP="00B16E05">
      <w:pPr>
        <w:jc w:val="both"/>
        <w:rPr>
          <w:rFonts w:ascii="Arial" w:hAnsi="Arial" w:cs="Arial"/>
          <w:b/>
          <w:color w:val="000000"/>
          <w:sz w:val="22"/>
          <w:szCs w:val="22"/>
        </w:rPr>
      </w:pPr>
      <w:r w:rsidRPr="00217A72">
        <w:rPr>
          <w:rFonts w:ascii="Arial" w:eastAsia="Times" w:hAnsi="Arial" w:cs="Arial"/>
          <w:b/>
          <w:color w:val="000000"/>
          <w:sz w:val="22"/>
          <w:szCs w:val="22"/>
          <w:lang w:eastAsia="en-GB"/>
        </w:rPr>
        <w:t xml:space="preserve">Figure 2. </w:t>
      </w:r>
      <w:r w:rsidRPr="00217A72">
        <w:rPr>
          <w:rFonts w:ascii="Arial" w:eastAsia="SimSun" w:hAnsi="Arial" w:cs="Arial"/>
          <w:color w:val="000000"/>
          <w:sz w:val="22"/>
          <w:szCs w:val="22"/>
          <w:lang w:eastAsia="zh-CN"/>
        </w:rPr>
        <w:t xml:space="preserve">Phylogenetic tree constructed with amino acid sequences encoded by RNA1 (RdRP), of recognized emaraviruses and corresponding tentative species (indicated by a red square). Alignment was obtained using ClustalW, and analyzed by the Neighbor-Joining method, with 1000 bootstrap replicates. The percentage of replicate trees in which the associated taxa clustered together in the bootstrap is shown next to the branches (when &gt;70%). TSWV (tomato spotted wilt virus), a tospovirus of the family </w:t>
      </w:r>
      <w:r w:rsidRPr="00B6680B">
        <w:rPr>
          <w:rFonts w:ascii="Arial" w:eastAsia="SimSun" w:hAnsi="Arial" w:cs="Arial"/>
          <w:i/>
          <w:color w:val="000000"/>
          <w:sz w:val="22"/>
          <w:szCs w:val="22"/>
          <w:lang w:eastAsia="zh-CN"/>
        </w:rPr>
        <w:t>Tospoviridae</w:t>
      </w:r>
      <w:r w:rsidRPr="00217A72">
        <w:rPr>
          <w:rFonts w:ascii="Arial" w:eastAsia="SimSun" w:hAnsi="Arial" w:cs="Arial"/>
          <w:color w:val="000000"/>
          <w:sz w:val="22"/>
          <w:szCs w:val="22"/>
          <w:lang w:eastAsia="zh-CN"/>
        </w:rPr>
        <w:t>, was used as an outgroup species.</w:t>
      </w:r>
    </w:p>
    <w:p w14:paraId="50411FCD" w14:textId="77777777" w:rsidR="00B16E05" w:rsidRPr="00217A72" w:rsidRDefault="00B16E05" w:rsidP="00B16E05">
      <w:pPr>
        <w:jc w:val="both"/>
        <w:rPr>
          <w:rFonts w:ascii="Arial" w:eastAsia="SimSun" w:hAnsi="Arial" w:cs="Arial"/>
          <w:color w:val="000000"/>
          <w:sz w:val="22"/>
          <w:szCs w:val="22"/>
          <w:lang w:eastAsia="zh-CN"/>
        </w:rPr>
      </w:pPr>
      <w:bookmarkStart w:id="2" w:name="_Hlk72399554"/>
      <w:bookmarkStart w:id="3" w:name="_Hlk72400571"/>
      <w:r w:rsidRPr="00217A72">
        <w:rPr>
          <w:rFonts w:ascii="Arial" w:eastAsia="SimSun" w:hAnsi="Arial" w:cs="Arial"/>
          <w:color w:val="000000"/>
          <w:sz w:val="22"/>
          <w:szCs w:val="22"/>
          <w:lang w:eastAsia="zh-CN"/>
        </w:rPr>
        <w:t xml:space="preserve">Actinidia chlorotic ringspot-associated virus (AcCRaV), Actinidia virus 2 (AcV-2), aspen mosaic-associated virus (AsMaV), blackberry leaf mottle associated virus (BLMaV), Camellia japonica-associated virus 1 (CjaV-1), Camellia japonica-associated virus 2 (CjaV-2), chrysanthemum mosaic-associated virus (ChMaV), </w:t>
      </w:r>
      <w:r w:rsidRPr="00217A72">
        <w:rPr>
          <w:rFonts w:ascii="Arial" w:eastAsia="SimSun" w:hAnsi="Arial" w:cs="Arial"/>
          <w:b/>
          <w:bCs/>
          <w:color w:val="000000"/>
          <w:sz w:val="22"/>
          <w:szCs w:val="22"/>
          <w:lang w:eastAsia="zh-CN"/>
        </w:rPr>
        <w:t>common oak ringspot-associated virus (CORaV)</w:t>
      </w:r>
      <w:r w:rsidRPr="00217A72">
        <w:rPr>
          <w:rFonts w:ascii="Arial" w:eastAsia="SimSun" w:hAnsi="Arial" w:cs="Arial"/>
          <w:color w:val="000000"/>
          <w:sz w:val="22"/>
          <w:szCs w:val="22"/>
          <w:lang w:eastAsia="zh-CN"/>
        </w:rPr>
        <w:t xml:space="preserve">, fig mosaic virus (FMV), High Plains wheat mosaic virus (HPWMoV), jujube yellow mottle-associated virus (JYMaV), lilac chlorotic ringspot-associated virus (LiCRaV), maple mottle-associated virus (MaMaV), palo verde broom virus (PVBV), pear chlorotic leaf spot-associated virus (PCLSaV), perilla mosaic virus (PerMV), pigeonpea sterility mosaic </w:t>
      </w:r>
      <w:r w:rsidRPr="00217A72">
        <w:rPr>
          <w:rFonts w:ascii="Arial" w:eastAsia="SimSun" w:hAnsi="Arial" w:cs="Arial"/>
          <w:color w:val="000000"/>
          <w:sz w:val="22"/>
          <w:szCs w:val="22"/>
          <w:lang w:eastAsia="zh-CN"/>
        </w:rPr>
        <w:lastRenderedPageBreak/>
        <w:t>virus 1 (PPSMV-1), pigeonpea sterility mosaic virus 2 (PPSMV-2), pistacia virus B (PiVB), raspberry leaf blotch virus (RLBV), redbud yellow ringspot-associated virus (RYRSaV), rose rosette virus (RRV), ti ringspot-associated virus (TiRSaV), and European mountain ash ringspot-associated virus (EMARaV).</w:t>
      </w:r>
      <w:bookmarkEnd w:id="2"/>
    </w:p>
    <w:bookmarkEnd w:id="3"/>
    <w:p w14:paraId="6D6DD742" w14:textId="77777777" w:rsidR="00B16E05" w:rsidRDefault="00B16E05">
      <w:pPr>
        <w:spacing w:before="120" w:after="120"/>
        <w:rPr>
          <w:rFonts w:ascii="Arial" w:hAnsi="Arial" w:cs="Arial"/>
          <w:b/>
        </w:rPr>
      </w:pPr>
    </w:p>
    <w:p w14:paraId="29E7EC60" w14:textId="77777777" w:rsidR="00B16E05" w:rsidRDefault="00B16E05">
      <w:pPr>
        <w:spacing w:before="120" w:after="120"/>
        <w:rPr>
          <w:rFonts w:ascii="Arial" w:hAnsi="Arial" w:cs="Arial"/>
          <w:b/>
        </w:rPr>
      </w:pPr>
    </w:p>
    <w:p w14:paraId="4163D9D8" w14:textId="77777777" w:rsidR="00A174CC" w:rsidRDefault="008815EE">
      <w:pPr>
        <w:spacing w:before="120" w:after="120"/>
        <w:rPr>
          <w:rFonts w:ascii="Arial" w:hAnsi="Arial" w:cs="Arial"/>
          <w:b/>
        </w:rPr>
      </w:pPr>
      <w:r>
        <w:rPr>
          <w:rFonts w:ascii="Arial" w:hAnsi="Arial" w:cs="Arial"/>
          <w:b/>
        </w:rPr>
        <w:t>References</w:t>
      </w:r>
    </w:p>
    <w:p w14:paraId="1CE16798" w14:textId="77777777" w:rsidR="00535070" w:rsidRDefault="00535070" w:rsidP="001B1850">
      <w:pPr>
        <w:shd w:val="clear" w:color="auto" w:fill="FFFFFF"/>
        <w:spacing w:after="120"/>
        <w:ind w:left="284" w:hanging="284"/>
        <w:rPr>
          <w:rFonts w:eastAsia="Calibri"/>
          <w:color w:val="000000"/>
          <w:sz w:val="22"/>
          <w:szCs w:val="22"/>
          <w:lang w:eastAsia="en-GB"/>
        </w:rPr>
      </w:pPr>
    </w:p>
    <w:p w14:paraId="7B73FBA2" w14:textId="26376DEE" w:rsidR="005C20A8" w:rsidRPr="00217A72" w:rsidRDefault="005C20A8" w:rsidP="00217A72">
      <w:pPr>
        <w:shd w:val="clear" w:color="auto" w:fill="FFFFFF"/>
        <w:spacing w:after="120"/>
        <w:ind w:left="284" w:hanging="284"/>
        <w:jc w:val="both"/>
        <w:rPr>
          <w:rFonts w:ascii="Arial" w:eastAsia="Calibri" w:hAnsi="Arial" w:cs="Arial"/>
          <w:color w:val="000000"/>
          <w:sz w:val="22"/>
          <w:szCs w:val="22"/>
          <w:lang w:eastAsia="en-GB"/>
        </w:rPr>
      </w:pPr>
      <w:r w:rsidRPr="00217A72">
        <w:rPr>
          <w:rFonts w:ascii="Arial" w:eastAsia="Calibri" w:hAnsi="Arial" w:cs="Arial"/>
          <w:color w:val="000000"/>
          <w:sz w:val="22"/>
          <w:szCs w:val="22"/>
          <w:lang w:eastAsia="en-GB"/>
        </w:rPr>
        <w:t xml:space="preserve">Elbeaino T, Digiaro M, Mielke-Ehret N, Muehlbach HP, Martelli GP and ICTV Report Consortium </w:t>
      </w:r>
      <w:r w:rsidR="00632810">
        <w:rPr>
          <w:rFonts w:ascii="Arial" w:eastAsia="Calibri" w:hAnsi="Arial" w:cs="Arial"/>
          <w:color w:val="000000"/>
          <w:sz w:val="22"/>
          <w:szCs w:val="22"/>
          <w:lang w:eastAsia="en-GB"/>
        </w:rPr>
        <w:t>(</w:t>
      </w:r>
      <w:r w:rsidRPr="00217A72">
        <w:rPr>
          <w:rFonts w:ascii="Arial" w:eastAsia="Calibri" w:hAnsi="Arial" w:cs="Arial"/>
          <w:color w:val="000000"/>
          <w:sz w:val="22"/>
          <w:szCs w:val="22"/>
          <w:lang w:eastAsia="en-GB"/>
        </w:rPr>
        <w:t>2018</w:t>
      </w:r>
      <w:r w:rsidR="00632810">
        <w:rPr>
          <w:rFonts w:ascii="Arial" w:eastAsia="Calibri" w:hAnsi="Arial" w:cs="Arial"/>
          <w:color w:val="000000"/>
          <w:sz w:val="22"/>
          <w:szCs w:val="22"/>
          <w:lang w:eastAsia="en-GB"/>
        </w:rPr>
        <w:t>)</w:t>
      </w:r>
      <w:r w:rsidRPr="00217A72">
        <w:rPr>
          <w:rFonts w:ascii="Arial" w:eastAsia="Calibri" w:hAnsi="Arial" w:cs="Arial"/>
          <w:color w:val="000000"/>
          <w:sz w:val="22"/>
          <w:szCs w:val="22"/>
          <w:lang w:eastAsia="en-GB"/>
        </w:rPr>
        <w:t xml:space="preserve"> ICTV Virus Taxonomy Profile: Fimoviridae. </w:t>
      </w:r>
      <w:r w:rsidRPr="00B6680B">
        <w:rPr>
          <w:rFonts w:ascii="Arial" w:eastAsia="Calibri" w:hAnsi="Arial" w:cs="Arial"/>
          <w:color w:val="000000"/>
          <w:sz w:val="22"/>
          <w:szCs w:val="22"/>
          <w:lang w:eastAsia="en-GB"/>
        </w:rPr>
        <w:t>J Gen Virol</w:t>
      </w:r>
      <w:r w:rsidRPr="00217A72">
        <w:rPr>
          <w:rFonts w:ascii="Arial" w:eastAsia="Calibri" w:hAnsi="Arial" w:cs="Arial"/>
          <w:color w:val="000000"/>
          <w:sz w:val="22"/>
          <w:szCs w:val="22"/>
          <w:lang w:eastAsia="en-GB"/>
        </w:rPr>
        <w:t xml:space="preserve"> 99(11):1478-1479. PMID: 30204080, DOI: </w:t>
      </w:r>
      <w:hyperlink r:id="rId12" w:tgtFrame="_blank" w:history="1">
        <w:r w:rsidRPr="00217A72">
          <w:rPr>
            <w:rFonts w:ascii="Arial" w:eastAsia="Calibri" w:hAnsi="Arial" w:cs="Arial"/>
            <w:color w:val="000000"/>
            <w:sz w:val="22"/>
            <w:szCs w:val="22"/>
            <w:lang w:eastAsia="en-GB"/>
          </w:rPr>
          <w:t>10.1099/jgv.0.001143</w:t>
        </w:r>
      </w:hyperlink>
    </w:p>
    <w:p w14:paraId="2B896113" w14:textId="44CBD7AE" w:rsidR="001B1850" w:rsidRPr="00217A72" w:rsidRDefault="005C20A8" w:rsidP="00217A72">
      <w:pPr>
        <w:autoSpaceDE w:val="0"/>
        <w:autoSpaceDN w:val="0"/>
        <w:adjustRightInd w:val="0"/>
        <w:spacing w:after="120"/>
        <w:ind w:left="304" w:hanging="304"/>
        <w:jc w:val="both"/>
        <w:rPr>
          <w:rFonts w:ascii="Arial" w:eastAsia="Calibri" w:hAnsi="Arial" w:cs="Arial"/>
          <w:color w:val="000000"/>
          <w:sz w:val="22"/>
          <w:szCs w:val="22"/>
          <w:lang w:eastAsia="en-GB"/>
        </w:rPr>
      </w:pPr>
      <w:r w:rsidRPr="00217A72">
        <w:rPr>
          <w:rFonts w:ascii="Arial" w:eastAsia="Calibri" w:hAnsi="Arial" w:cs="Arial"/>
          <w:color w:val="000000"/>
          <w:sz w:val="22"/>
          <w:szCs w:val="22"/>
          <w:lang w:eastAsia="en-GB"/>
        </w:rPr>
        <w:t xml:space="preserve">Mielke N, Muehlbach HP </w:t>
      </w:r>
      <w:r w:rsidR="00E124A4">
        <w:rPr>
          <w:rFonts w:ascii="Arial" w:eastAsia="Calibri" w:hAnsi="Arial" w:cs="Arial"/>
          <w:color w:val="000000"/>
          <w:sz w:val="22"/>
          <w:szCs w:val="22"/>
          <w:lang w:eastAsia="en-GB"/>
        </w:rPr>
        <w:t>(</w:t>
      </w:r>
      <w:r w:rsidRPr="00217A72">
        <w:rPr>
          <w:rFonts w:ascii="Arial" w:eastAsia="Calibri" w:hAnsi="Arial" w:cs="Arial"/>
          <w:color w:val="000000"/>
          <w:sz w:val="22"/>
          <w:szCs w:val="22"/>
          <w:lang w:eastAsia="en-GB"/>
        </w:rPr>
        <w:t>2007</w:t>
      </w:r>
      <w:r w:rsidR="00E124A4">
        <w:rPr>
          <w:rFonts w:ascii="Arial" w:eastAsia="Calibri" w:hAnsi="Arial" w:cs="Arial"/>
          <w:color w:val="000000"/>
          <w:sz w:val="22"/>
          <w:szCs w:val="22"/>
          <w:lang w:eastAsia="en-GB"/>
        </w:rPr>
        <w:t>)</w:t>
      </w:r>
      <w:r w:rsidRPr="00217A72">
        <w:rPr>
          <w:rFonts w:ascii="Arial" w:eastAsia="Calibri" w:hAnsi="Arial" w:cs="Arial"/>
          <w:color w:val="000000"/>
          <w:sz w:val="22"/>
          <w:szCs w:val="22"/>
          <w:lang w:eastAsia="en-GB"/>
        </w:rPr>
        <w:t>. A novel, multipartite, negative-strand RNA virus is associated with the ringspot disease of European mountain ash (</w:t>
      </w:r>
      <w:r w:rsidRPr="00217A72">
        <w:rPr>
          <w:rFonts w:ascii="Arial" w:eastAsia="Calibri" w:hAnsi="Arial" w:cs="Arial"/>
          <w:i/>
          <w:color w:val="000000"/>
          <w:sz w:val="22"/>
          <w:szCs w:val="22"/>
          <w:lang w:eastAsia="en-GB"/>
        </w:rPr>
        <w:t>Sorbus aucuparia</w:t>
      </w:r>
      <w:r w:rsidRPr="00217A72">
        <w:rPr>
          <w:rFonts w:ascii="Arial" w:eastAsia="Calibri" w:hAnsi="Arial" w:cs="Arial"/>
          <w:color w:val="000000"/>
          <w:sz w:val="22"/>
          <w:szCs w:val="22"/>
          <w:lang w:eastAsia="en-GB"/>
        </w:rPr>
        <w:t xml:space="preserve"> L.). </w:t>
      </w:r>
      <w:r w:rsidR="00632810" w:rsidRPr="00332199">
        <w:rPr>
          <w:rFonts w:ascii="Arial" w:eastAsia="Calibri" w:hAnsi="Arial" w:cs="Arial"/>
          <w:color w:val="000000"/>
          <w:sz w:val="22"/>
          <w:szCs w:val="22"/>
          <w:lang w:eastAsia="en-GB"/>
        </w:rPr>
        <w:t>J Gen Virol</w:t>
      </w:r>
      <w:r w:rsidR="00632810" w:rsidRPr="00217A72">
        <w:rPr>
          <w:rFonts w:ascii="Arial" w:eastAsia="Calibri" w:hAnsi="Arial" w:cs="Arial"/>
          <w:color w:val="000000"/>
          <w:sz w:val="22"/>
          <w:szCs w:val="22"/>
          <w:lang w:eastAsia="en-GB"/>
        </w:rPr>
        <w:t xml:space="preserve"> </w:t>
      </w:r>
      <w:r w:rsidRPr="00217A72">
        <w:rPr>
          <w:rFonts w:ascii="Arial" w:eastAsia="Calibri" w:hAnsi="Arial" w:cs="Arial"/>
          <w:color w:val="000000"/>
          <w:sz w:val="22"/>
          <w:szCs w:val="22"/>
          <w:lang w:eastAsia="en-GB"/>
        </w:rPr>
        <w:t xml:space="preserve">88:1337–1346. </w:t>
      </w:r>
      <w:r w:rsidR="00F82B63" w:rsidRPr="00217A72">
        <w:rPr>
          <w:rFonts w:ascii="Arial" w:eastAsia="Calibri" w:hAnsi="Arial" w:cs="Arial"/>
          <w:color w:val="000000"/>
          <w:sz w:val="22"/>
          <w:szCs w:val="22"/>
          <w:lang w:eastAsia="en-GB"/>
        </w:rPr>
        <w:t xml:space="preserve">PMID: 17374780. </w:t>
      </w:r>
      <w:r w:rsidRPr="00217A72">
        <w:rPr>
          <w:rFonts w:ascii="Arial" w:hAnsi="Arial" w:cs="Arial"/>
          <w:sz w:val="22"/>
          <w:szCs w:val="22"/>
        </w:rPr>
        <w:t>DOI 10.1099/vir.0.82715-0</w:t>
      </w:r>
    </w:p>
    <w:p w14:paraId="3E5BA25A" w14:textId="3C96EC58" w:rsidR="005C20A8" w:rsidRPr="00217A72" w:rsidRDefault="00421C81" w:rsidP="00217A72">
      <w:pPr>
        <w:autoSpaceDE w:val="0"/>
        <w:autoSpaceDN w:val="0"/>
        <w:adjustRightInd w:val="0"/>
        <w:ind w:left="304" w:hanging="304"/>
        <w:jc w:val="both"/>
        <w:rPr>
          <w:rFonts w:ascii="Arial" w:eastAsia="Calibri" w:hAnsi="Arial" w:cs="Arial"/>
          <w:color w:val="000000"/>
          <w:sz w:val="22"/>
          <w:szCs w:val="22"/>
          <w:lang w:eastAsia="en-GB"/>
        </w:rPr>
      </w:pPr>
      <w:r w:rsidRPr="00217A72">
        <w:rPr>
          <w:rFonts w:ascii="Arial" w:eastAsia="Calibri" w:hAnsi="Arial" w:cs="Arial"/>
          <w:color w:val="000000"/>
          <w:sz w:val="22"/>
          <w:szCs w:val="22"/>
          <w:lang w:eastAsia="en-GB"/>
        </w:rPr>
        <w:t xml:space="preserve">Rehanek M, von Bargen S, Bandte M, Karlin DG, Büttner C </w:t>
      </w:r>
      <w:r w:rsidR="00632810">
        <w:rPr>
          <w:rFonts w:ascii="Arial" w:eastAsia="Calibri" w:hAnsi="Arial" w:cs="Arial"/>
          <w:color w:val="000000"/>
          <w:sz w:val="22"/>
          <w:szCs w:val="22"/>
          <w:lang w:eastAsia="en-GB"/>
        </w:rPr>
        <w:t>(</w:t>
      </w:r>
      <w:r w:rsidRPr="00217A72">
        <w:rPr>
          <w:rFonts w:ascii="Arial" w:eastAsia="Calibri" w:hAnsi="Arial" w:cs="Arial"/>
          <w:color w:val="000000"/>
          <w:sz w:val="22"/>
          <w:szCs w:val="22"/>
          <w:lang w:eastAsia="en-GB"/>
        </w:rPr>
        <w:t>2021</w:t>
      </w:r>
      <w:r w:rsidR="00632810">
        <w:rPr>
          <w:rFonts w:ascii="Arial" w:eastAsia="Calibri" w:hAnsi="Arial" w:cs="Arial"/>
          <w:color w:val="000000"/>
          <w:sz w:val="22"/>
          <w:szCs w:val="22"/>
          <w:lang w:eastAsia="en-GB"/>
        </w:rPr>
        <w:t>)</w:t>
      </w:r>
      <w:r w:rsidRPr="00217A72">
        <w:rPr>
          <w:rFonts w:ascii="Arial" w:eastAsia="Calibri" w:hAnsi="Arial" w:cs="Arial"/>
          <w:color w:val="000000"/>
          <w:sz w:val="22"/>
          <w:szCs w:val="22"/>
          <w:lang w:eastAsia="en-GB"/>
        </w:rPr>
        <w:t xml:space="preserve"> A novel emaravirus comprising five RNA segments is associated with ringspot disease in oak.</w:t>
      </w:r>
      <w:r w:rsidRPr="00217A72">
        <w:rPr>
          <w:rFonts w:ascii="Arial" w:eastAsia="Calibri" w:hAnsi="Arial" w:cs="Arial"/>
          <w:bCs/>
          <w:color w:val="000000"/>
          <w:sz w:val="22"/>
          <w:szCs w:val="22"/>
          <w:lang w:eastAsia="en-GB"/>
        </w:rPr>
        <w:t xml:space="preserve"> </w:t>
      </w:r>
      <w:r w:rsidRPr="00B6680B">
        <w:rPr>
          <w:rFonts w:ascii="Arial" w:eastAsia="Calibri" w:hAnsi="Arial" w:cs="Arial"/>
          <w:color w:val="000000"/>
          <w:sz w:val="22"/>
          <w:szCs w:val="22"/>
          <w:lang w:eastAsia="en-GB"/>
        </w:rPr>
        <w:t>Arch Virol</w:t>
      </w:r>
      <w:r w:rsidRPr="00217A72">
        <w:rPr>
          <w:rFonts w:ascii="Arial" w:eastAsia="Calibri" w:hAnsi="Arial" w:cs="Arial"/>
          <w:color w:val="000000"/>
          <w:sz w:val="22"/>
          <w:szCs w:val="22"/>
          <w:lang w:eastAsia="en-GB"/>
        </w:rPr>
        <w:t xml:space="preserve"> 166:987–990, PMID: 33462672. DOI: 10.1007/s00705-021-04955-w</w:t>
      </w:r>
    </w:p>
    <w:sectPr w:rsidR="005C20A8" w:rsidRPr="00217A72" w:rsidSect="00866310">
      <w:headerReference w:type="default" r:id="rId13"/>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A48D7C" w14:textId="77777777" w:rsidR="00226889" w:rsidRDefault="00226889">
      <w:r>
        <w:separator/>
      </w:r>
    </w:p>
  </w:endnote>
  <w:endnote w:type="continuationSeparator" w:id="0">
    <w:p w14:paraId="7D815DE6" w14:textId="77777777" w:rsidR="00226889" w:rsidRDefault="00226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
    <w:panose1 w:val="00000500000000020000"/>
    <w:charset w:val="00"/>
    <w:family w:val="auto"/>
    <w:pitch w:val="variable"/>
    <w:sig w:usb0="E0002EFF" w:usb1="D000785B" w:usb2="00000009" w:usb3="00000000" w:csb0="000001FF" w:csb1="00000000"/>
  </w:font>
  <w:font w:name="Liberation Sans">
    <w:altName w:val="Arial"/>
    <w:panose1 w:val="020B0604020202020204"/>
    <w:charset w:val="01"/>
    <w:family w:val="swiss"/>
    <w:pitch w:val="variable"/>
  </w:font>
  <w:font w:name="PingFang SC">
    <w:altName w:val="﷽﷽﷽﷽﷽﷽﷽﷽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FEF9C7" w14:textId="77777777" w:rsidR="00226889" w:rsidRDefault="00226889">
      <w:r>
        <w:separator/>
      </w:r>
    </w:p>
  </w:footnote>
  <w:footnote w:type="continuationSeparator" w:id="0">
    <w:p w14:paraId="13B790DF" w14:textId="77777777" w:rsidR="00226889" w:rsidRDefault="002268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7B6055" w14:textId="1F99BA5E" w:rsidR="00A3503F" w:rsidRDefault="00A3503F">
    <w:pPr>
      <w:pStyle w:val="Header"/>
      <w:jc w:val="right"/>
    </w:pPr>
    <w:r>
      <w:t>May 2021</w:t>
    </w:r>
  </w:p>
  <w:p w14:paraId="352B731F" w14:textId="77777777" w:rsidR="00A3503F" w:rsidRDefault="00A350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DD4693"/>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695411"/>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48D017F2"/>
    <w:multiLevelType w:val="multilevel"/>
    <w:tmpl w:val="AA9CC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B254B7"/>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15101B"/>
    <w:multiLevelType w:val="hybridMultilevel"/>
    <w:tmpl w:val="7818AEA2"/>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7D5A45A2"/>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304DBE"/>
    <w:multiLevelType w:val="multilevel"/>
    <w:tmpl w:val="7636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5"/>
  </w:num>
  <w:num w:numId="4">
    <w:abstractNumId w:val="0"/>
  </w:num>
  <w:num w:numId="5">
    <w:abstractNumId w:val="7"/>
  </w:num>
  <w:num w:numId="6">
    <w:abstractNumId w:val="3"/>
  </w:num>
  <w:num w:numId="7">
    <w:abstractNumId w:val="8"/>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5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74CC"/>
    <w:rsid w:val="00015D84"/>
    <w:rsid w:val="00024C0B"/>
    <w:rsid w:val="000268E7"/>
    <w:rsid w:val="000278CA"/>
    <w:rsid w:val="000D32D1"/>
    <w:rsid w:val="00167DAA"/>
    <w:rsid w:val="001939A4"/>
    <w:rsid w:val="001B1850"/>
    <w:rsid w:val="00217A72"/>
    <w:rsid w:val="00226889"/>
    <w:rsid w:val="002A73C1"/>
    <w:rsid w:val="004209A8"/>
    <w:rsid w:val="00421C81"/>
    <w:rsid w:val="0043110C"/>
    <w:rsid w:val="00436567"/>
    <w:rsid w:val="00481AA0"/>
    <w:rsid w:val="004F6376"/>
    <w:rsid w:val="00535070"/>
    <w:rsid w:val="00543F86"/>
    <w:rsid w:val="005539E4"/>
    <w:rsid w:val="005618BB"/>
    <w:rsid w:val="005951C8"/>
    <w:rsid w:val="00596E2D"/>
    <w:rsid w:val="005A54C3"/>
    <w:rsid w:val="005C20A8"/>
    <w:rsid w:val="0061559C"/>
    <w:rsid w:val="00632810"/>
    <w:rsid w:val="00681593"/>
    <w:rsid w:val="006B0EA3"/>
    <w:rsid w:val="006E1679"/>
    <w:rsid w:val="00726AC9"/>
    <w:rsid w:val="007D639B"/>
    <w:rsid w:val="00866310"/>
    <w:rsid w:val="008815EE"/>
    <w:rsid w:val="0090655F"/>
    <w:rsid w:val="009F3272"/>
    <w:rsid w:val="00A174CC"/>
    <w:rsid w:val="00A3503F"/>
    <w:rsid w:val="00A7475E"/>
    <w:rsid w:val="00B16E05"/>
    <w:rsid w:val="00B6680B"/>
    <w:rsid w:val="00C66282"/>
    <w:rsid w:val="00CC2887"/>
    <w:rsid w:val="00CE5DDB"/>
    <w:rsid w:val="00D44D0A"/>
    <w:rsid w:val="00D763A8"/>
    <w:rsid w:val="00DA5E36"/>
    <w:rsid w:val="00DD0A68"/>
    <w:rsid w:val="00E124A4"/>
    <w:rsid w:val="00EC0AB1"/>
    <w:rsid w:val="00EF62BB"/>
    <w:rsid w:val="00F461D0"/>
    <w:rsid w:val="00F82B63"/>
    <w:rsid w:val="00F912A5"/>
    <w:rsid w:val="00FA3E49"/>
    <w:rsid w:val="00FC5936"/>
    <w:rsid w:val="00FD727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6BE135"/>
  <w15:docId w15:val="{79F2A724-00AF-DA4D-B13B-C6533972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sid w:val="00866310"/>
    <w:rPr>
      <w:color w:val="800000"/>
      <w:u w:val="single"/>
    </w:rPr>
  </w:style>
  <w:style w:type="paragraph" w:customStyle="1" w:styleId="Heading">
    <w:name w:val="Heading"/>
    <w:basedOn w:val="Normal"/>
    <w:next w:val="BodyText"/>
    <w:qFormat/>
    <w:rsid w:val="00866310"/>
    <w:pPr>
      <w:keepNext/>
      <w:spacing w:before="240" w:after="120"/>
    </w:pPr>
    <w:rPr>
      <w:rFonts w:ascii="Liberation Sans" w:eastAsia="PingFang SC" w:hAnsi="Liberation Sans" w:cs="Arial Unicode MS"/>
      <w:sz w:val="28"/>
      <w:szCs w:val="28"/>
    </w:rPr>
  </w:style>
  <w:style w:type="paragraph" w:styleId="BodyText">
    <w:name w:val="Body Text"/>
    <w:basedOn w:val="Normal"/>
    <w:rsid w:val="00866310"/>
    <w:pPr>
      <w:spacing w:after="140" w:line="276" w:lineRule="auto"/>
    </w:pPr>
  </w:style>
  <w:style w:type="paragraph" w:styleId="List">
    <w:name w:val="List"/>
    <w:basedOn w:val="BodyText"/>
    <w:rsid w:val="00866310"/>
    <w:rPr>
      <w:rFonts w:cs="Arial Unicode MS"/>
    </w:rPr>
  </w:style>
  <w:style w:type="paragraph" w:styleId="Caption">
    <w:name w:val="caption"/>
    <w:basedOn w:val="Normal"/>
    <w:qFormat/>
    <w:rsid w:val="00866310"/>
    <w:pPr>
      <w:suppressLineNumbers/>
      <w:spacing w:before="120" w:after="120"/>
    </w:pPr>
    <w:rPr>
      <w:rFonts w:cs="Arial Unicode MS"/>
      <w:i/>
      <w:iCs/>
    </w:rPr>
  </w:style>
  <w:style w:type="paragraph" w:customStyle="1" w:styleId="Index">
    <w:name w:val="Index"/>
    <w:basedOn w:val="Normal"/>
    <w:qFormat/>
    <w:rsid w:val="00866310"/>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rsid w:val="00866310"/>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866310"/>
    <w:rPr>
      <w:sz w:val="20"/>
      <w:szCs w:val="20"/>
    </w:rPr>
  </w:style>
  <w:style w:type="character" w:customStyle="1" w:styleId="CommentTextChar">
    <w:name w:val="Comment Text Char"/>
    <w:basedOn w:val="DefaultParagraphFont"/>
    <w:link w:val="CommentText"/>
    <w:uiPriority w:val="99"/>
    <w:semiHidden/>
    <w:rsid w:val="00866310"/>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866310"/>
    <w:rPr>
      <w:sz w:val="16"/>
      <w:szCs w:val="16"/>
    </w:rPr>
  </w:style>
  <w:style w:type="character" w:styleId="Hyperlink">
    <w:name w:val="Hyperlink"/>
    <w:rsid w:val="000278CA"/>
    <w:rPr>
      <w:color w:val="0000FF"/>
      <w:u w:val="single"/>
    </w:rPr>
  </w:style>
  <w:style w:type="character" w:customStyle="1" w:styleId="identifier">
    <w:name w:val="identifier"/>
    <w:basedOn w:val="DefaultParagraphFont"/>
    <w:rsid w:val="005C20A8"/>
  </w:style>
  <w:style w:type="character" w:customStyle="1" w:styleId="id-label">
    <w:name w:val="id-label"/>
    <w:basedOn w:val="DefaultParagraphFont"/>
    <w:rsid w:val="005C20A8"/>
  </w:style>
  <w:style w:type="character" w:styleId="Strong">
    <w:name w:val="Strong"/>
    <w:basedOn w:val="DefaultParagraphFont"/>
    <w:uiPriority w:val="22"/>
    <w:qFormat/>
    <w:rsid w:val="005C20A8"/>
    <w:rPr>
      <w:b/>
      <w:bCs/>
    </w:rPr>
  </w:style>
  <w:style w:type="character" w:customStyle="1" w:styleId="Menzionenonrisolta1">
    <w:name w:val="Menzione non risolta1"/>
    <w:basedOn w:val="DefaultParagraphFont"/>
    <w:uiPriority w:val="99"/>
    <w:semiHidden/>
    <w:unhideWhenUsed/>
    <w:rsid w:val="00481AA0"/>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F3272"/>
    <w:rPr>
      <w:b/>
      <w:bCs/>
    </w:rPr>
  </w:style>
  <w:style w:type="character" w:customStyle="1" w:styleId="CommentSubjectChar">
    <w:name w:val="Comment Subject Char"/>
    <w:basedOn w:val="CommentTextChar"/>
    <w:link w:val="CommentSubject"/>
    <w:uiPriority w:val="99"/>
    <w:semiHidden/>
    <w:rsid w:val="009F327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711823">
      <w:bodyDiv w:val="1"/>
      <w:marLeft w:val="0"/>
      <w:marRight w:val="0"/>
      <w:marTop w:val="0"/>
      <w:marBottom w:val="0"/>
      <w:divBdr>
        <w:top w:val="none" w:sz="0" w:space="0" w:color="auto"/>
        <w:left w:val="none" w:sz="0" w:space="0" w:color="auto"/>
        <w:bottom w:val="none" w:sz="0" w:space="0" w:color="auto"/>
        <w:right w:val="none" w:sz="0" w:space="0" w:color="auto"/>
      </w:divBdr>
    </w:div>
    <w:div w:id="980697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sanne.von.bargen@agrar.hu@berlin.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i.org/10.1099/jgv.0.00114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susanne.von.bargen@agrar.hu@berlin.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1289</Words>
  <Characters>7351</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7</cp:revision>
  <cp:lastPrinted>2021-05-25T08:27:00Z</cp:lastPrinted>
  <dcterms:created xsi:type="dcterms:W3CDTF">2021-06-01T16:44:00Z</dcterms:created>
  <dcterms:modified xsi:type="dcterms:W3CDTF">2021-07-26T23:11:00Z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