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3A27B880" w:rsidR="00A174CC" w:rsidRDefault="00AC773B">
            <w:pPr>
              <w:pStyle w:val="BodyTextIndent"/>
              <w:ind w:left="0" w:firstLine="0"/>
              <w:jc w:val="center"/>
              <w:rPr>
                <w:rFonts w:ascii="Arial" w:hAnsi="Arial" w:cs="Arial"/>
                <w:b/>
                <w:bCs/>
                <w:i/>
                <w:sz w:val="28"/>
                <w:szCs w:val="28"/>
              </w:rPr>
            </w:pPr>
            <w:r w:rsidRPr="00AC773B">
              <w:rPr>
                <w:rFonts w:ascii="Arial" w:hAnsi="Arial" w:cs="Arial"/>
                <w:b/>
                <w:bCs/>
                <w:color w:val="000000" w:themeColor="text1"/>
                <w:sz w:val="28"/>
                <w:szCs w:val="28"/>
              </w:rPr>
              <w:t>2021.003S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20DDD7A6" w:rsidR="00A174CC" w:rsidRPr="00AC773B" w:rsidRDefault="008815EE" w:rsidP="007C1B70">
            <w:pPr>
              <w:spacing w:before="120"/>
              <w:rPr>
                <w:rFonts w:ascii="Arial" w:hAnsi="Arial" w:cs="Arial"/>
              </w:rPr>
            </w:pPr>
            <w:r>
              <w:rPr>
                <w:rFonts w:ascii="Arial" w:hAnsi="Arial" w:cs="Arial"/>
                <w:b/>
              </w:rPr>
              <w:t>Short title:</w:t>
            </w:r>
            <w:r w:rsidRPr="005544B6">
              <w:rPr>
                <w:rFonts w:ascii="Arial" w:hAnsi="Arial" w:cs="Arial"/>
                <w:bCs/>
                <w:color w:val="0D0D0D" w:themeColor="text1" w:themeTint="F2"/>
                <w:sz w:val="20"/>
                <w:szCs w:val="20"/>
              </w:rPr>
              <w:t xml:space="preserve"> </w:t>
            </w:r>
            <w:bookmarkStart w:id="0" w:name="_Hlk73610793"/>
            <w:r w:rsidR="00AC773B" w:rsidRPr="00AC773B">
              <w:rPr>
                <w:rFonts w:ascii="Arial" w:hAnsi="Arial" w:cs="Arial"/>
                <w:color w:val="0D0D0D" w:themeColor="text1" w:themeTint="F2"/>
                <w:sz w:val="22"/>
                <w:szCs w:val="22"/>
              </w:rPr>
              <w:t>Abolish</w:t>
            </w:r>
            <w:r w:rsidR="004A79AE" w:rsidRPr="00AC773B">
              <w:rPr>
                <w:rFonts w:ascii="Arial" w:hAnsi="Arial" w:cs="Arial"/>
                <w:sz w:val="22"/>
                <w:szCs w:val="22"/>
              </w:rPr>
              <w:t xml:space="preserve"> one</w:t>
            </w:r>
            <w:r w:rsidR="007C1B70" w:rsidRPr="00AC773B">
              <w:rPr>
                <w:rFonts w:ascii="Arial" w:hAnsi="Arial" w:cs="Arial"/>
                <w:sz w:val="22"/>
                <w:szCs w:val="22"/>
              </w:rPr>
              <w:t xml:space="preserve"> species</w:t>
            </w:r>
            <w:r w:rsidR="004A79AE" w:rsidRPr="00AC773B">
              <w:rPr>
                <w:rFonts w:ascii="Arial" w:hAnsi="Arial" w:cs="Arial"/>
                <w:sz w:val="22"/>
                <w:szCs w:val="22"/>
              </w:rPr>
              <w:t xml:space="preserve"> and renam</w:t>
            </w:r>
            <w:r w:rsidR="00AC773B" w:rsidRPr="00AC773B">
              <w:rPr>
                <w:rFonts w:ascii="Arial" w:hAnsi="Arial" w:cs="Arial"/>
                <w:sz w:val="22"/>
                <w:szCs w:val="22"/>
              </w:rPr>
              <w:t xml:space="preserve">e </w:t>
            </w:r>
            <w:r w:rsidR="004A79AE" w:rsidRPr="00AC773B">
              <w:rPr>
                <w:rFonts w:ascii="Arial" w:hAnsi="Arial" w:cs="Arial"/>
                <w:sz w:val="22"/>
                <w:szCs w:val="22"/>
              </w:rPr>
              <w:t xml:space="preserve">one species </w:t>
            </w:r>
            <w:r w:rsidR="007C1B70" w:rsidRPr="00AC773B">
              <w:rPr>
                <w:rFonts w:ascii="Arial" w:hAnsi="Arial" w:cs="Arial"/>
                <w:sz w:val="22"/>
                <w:szCs w:val="22"/>
              </w:rPr>
              <w:t xml:space="preserve">in </w:t>
            </w:r>
            <w:r w:rsidR="00AC773B" w:rsidRPr="00AC773B">
              <w:rPr>
                <w:rFonts w:ascii="Arial" w:hAnsi="Arial" w:cs="Arial"/>
                <w:sz w:val="22"/>
                <w:szCs w:val="22"/>
              </w:rPr>
              <w:t>the</w:t>
            </w:r>
            <w:r w:rsidR="007C1B70" w:rsidRPr="00AC773B">
              <w:rPr>
                <w:rFonts w:ascii="Arial" w:hAnsi="Arial" w:cs="Arial"/>
                <w:sz w:val="22"/>
                <w:szCs w:val="22"/>
              </w:rPr>
              <w:t xml:space="preserve"> genus </w:t>
            </w:r>
            <w:r w:rsidR="007C1B70" w:rsidRPr="00AC773B">
              <w:rPr>
                <w:rFonts w:ascii="Arial" w:hAnsi="Arial" w:cs="Arial"/>
                <w:i/>
                <w:iCs/>
                <w:sz w:val="22"/>
                <w:szCs w:val="22"/>
              </w:rPr>
              <w:t xml:space="preserve">Iflavirus </w:t>
            </w:r>
            <w:r w:rsidR="00AC773B" w:rsidRPr="00AC773B">
              <w:rPr>
                <w:rFonts w:ascii="Arial" w:hAnsi="Arial" w:cs="Arial"/>
                <w:sz w:val="22"/>
                <w:szCs w:val="22"/>
              </w:rPr>
              <w:t>(</w:t>
            </w:r>
            <w:r w:rsidR="00AC773B" w:rsidRPr="00AC773B">
              <w:rPr>
                <w:rFonts w:ascii="Arial" w:hAnsi="Arial" w:cs="Arial"/>
                <w:i/>
                <w:iCs/>
                <w:sz w:val="22"/>
                <w:szCs w:val="22"/>
              </w:rPr>
              <w:t>Picornavirales</w:t>
            </w:r>
            <w:r w:rsidR="00AC773B" w:rsidRPr="00AC773B">
              <w:rPr>
                <w:rFonts w:ascii="Arial" w:hAnsi="Arial" w:cs="Arial"/>
                <w:sz w:val="22"/>
                <w:szCs w:val="22"/>
              </w:rPr>
              <w:t xml:space="preserve">: </w:t>
            </w:r>
            <w:r w:rsidR="007C1B70" w:rsidRPr="00AC773B">
              <w:rPr>
                <w:rFonts w:ascii="Arial" w:hAnsi="Arial" w:cs="Arial"/>
                <w:i/>
                <w:iCs/>
                <w:sz w:val="22"/>
                <w:szCs w:val="22"/>
              </w:rPr>
              <w:t>Iflaviridae</w:t>
            </w:r>
            <w:bookmarkEnd w:id="0"/>
            <w:r w:rsidR="00AC773B" w:rsidRPr="00AC773B">
              <w:rPr>
                <w:rFonts w:ascii="Arial" w:hAnsi="Arial" w:cs="Arial"/>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AC773B">
        <w:tc>
          <w:tcPr>
            <w:tcW w:w="4368" w:type="dxa"/>
            <w:shd w:val="clear" w:color="auto" w:fill="auto"/>
          </w:tcPr>
          <w:p w14:paraId="23E07A95" w14:textId="1B59D23C" w:rsidR="005544B6" w:rsidRPr="00AC773B" w:rsidRDefault="005544B6">
            <w:pPr>
              <w:rPr>
                <w:rFonts w:ascii="Arial" w:hAnsi="Arial" w:cs="Arial"/>
                <w:color w:val="000000" w:themeColor="text1"/>
                <w:sz w:val="22"/>
                <w:szCs w:val="22"/>
              </w:rPr>
            </w:pPr>
            <w:r w:rsidRPr="00AC773B">
              <w:rPr>
                <w:rFonts w:ascii="Arial" w:hAnsi="Arial" w:cs="Arial"/>
                <w:color w:val="000000" w:themeColor="text1"/>
                <w:sz w:val="22"/>
                <w:szCs w:val="22"/>
              </w:rPr>
              <w:t>Chen YP</w:t>
            </w:r>
            <w:r w:rsidR="00A8243E" w:rsidRPr="00AC773B">
              <w:rPr>
                <w:rFonts w:ascii="Arial" w:hAnsi="Arial" w:cs="Arial"/>
                <w:color w:val="000000" w:themeColor="text1"/>
                <w:sz w:val="22"/>
                <w:szCs w:val="22"/>
              </w:rPr>
              <w:t>, Valles SM,</w:t>
            </w:r>
            <w:r w:rsidR="00AC773B" w:rsidRPr="00AC773B">
              <w:rPr>
                <w:rFonts w:ascii="Arial" w:hAnsi="Arial" w:cs="Arial"/>
                <w:color w:val="000000" w:themeColor="text1"/>
                <w:sz w:val="22"/>
                <w:szCs w:val="22"/>
              </w:rPr>
              <w:t xml:space="preserve"> </w:t>
            </w:r>
            <w:r w:rsidRPr="00AC773B">
              <w:rPr>
                <w:rFonts w:ascii="Arial" w:hAnsi="Arial" w:cs="Arial"/>
                <w:color w:val="000000" w:themeColor="text1"/>
                <w:sz w:val="22"/>
                <w:szCs w:val="22"/>
              </w:rPr>
              <w:t>Jan E</w:t>
            </w:r>
            <w:r w:rsidR="00A8243E" w:rsidRPr="00AC773B">
              <w:rPr>
                <w:rFonts w:ascii="Arial" w:hAnsi="Arial" w:cs="Arial"/>
                <w:color w:val="000000" w:themeColor="text1"/>
                <w:sz w:val="22"/>
                <w:szCs w:val="22"/>
              </w:rPr>
              <w:t>,</w:t>
            </w:r>
            <w:r w:rsidRPr="00AC773B">
              <w:rPr>
                <w:rFonts w:ascii="Arial" w:hAnsi="Arial" w:cs="Arial"/>
                <w:color w:val="000000" w:themeColor="text1"/>
                <w:sz w:val="22"/>
                <w:szCs w:val="22"/>
              </w:rPr>
              <w:t xml:space="preserve"> Firth A</w:t>
            </w:r>
            <w:r w:rsidR="00A8243E" w:rsidRPr="00AC773B">
              <w:rPr>
                <w:rFonts w:ascii="Arial" w:hAnsi="Arial" w:cs="Arial"/>
                <w:color w:val="000000" w:themeColor="text1"/>
                <w:sz w:val="22"/>
                <w:szCs w:val="22"/>
              </w:rPr>
              <w:t>,</w:t>
            </w:r>
            <w:r w:rsidRPr="00AC773B">
              <w:rPr>
                <w:rFonts w:ascii="Arial" w:hAnsi="Arial" w:cs="Arial"/>
                <w:color w:val="000000" w:themeColor="text1"/>
                <w:sz w:val="22"/>
                <w:szCs w:val="22"/>
              </w:rPr>
              <w:t xml:space="preserve"> de Miranda J</w:t>
            </w:r>
            <w:r w:rsidR="00A8243E" w:rsidRPr="00AC773B">
              <w:rPr>
                <w:rFonts w:ascii="Arial" w:hAnsi="Arial" w:cs="Arial"/>
                <w:color w:val="000000" w:themeColor="text1"/>
                <w:sz w:val="22"/>
                <w:szCs w:val="22"/>
              </w:rPr>
              <w:t>,</w:t>
            </w:r>
            <w:r w:rsidRPr="00AC773B">
              <w:rPr>
                <w:rFonts w:ascii="Arial" w:hAnsi="Arial" w:cs="Arial"/>
                <w:color w:val="000000" w:themeColor="text1"/>
                <w:sz w:val="22"/>
                <w:szCs w:val="22"/>
              </w:rPr>
              <w:t xml:space="preserve"> Ryabov E</w:t>
            </w:r>
            <w:r w:rsidR="00A8243E" w:rsidRPr="00AC773B">
              <w:rPr>
                <w:rFonts w:ascii="Arial" w:hAnsi="Arial" w:cs="Arial"/>
                <w:color w:val="000000" w:themeColor="text1"/>
                <w:sz w:val="22"/>
                <w:szCs w:val="22"/>
              </w:rPr>
              <w:t>,</w:t>
            </w:r>
            <w:r w:rsidRPr="00AC773B">
              <w:rPr>
                <w:rFonts w:ascii="Arial" w:hAnsi="Arial" w:cs="Arial"/>
                <w:color w:val="000000" w:themeColor="text1"/>
                <w:sz w:val="22"/>
                <w:szCs w:val="22"/>
              </w:rPr>
              <w:t xml:space="preserve"> Schroeder D</w:t>
            </w:r>
            <w:r w:rsidR="00A8243E" w:rsidRPr="00AC773B">
              <w:rPr>
                <w:rFonts w:ascii="Arial" w:hAnsi="Arial" w:cs="Arial"/>
                <w:color w:val="000000" w:themeColor="text1"/>
                <w:sz w:val="22"/>
                <w:szCs w:val="22"/>
              </w:rPr>
              <w:t>,</w:t>
            </w:r>
            <w:r w:rsidRPr="00AC773B">
              <w:rPr>
                <w:rFonts w:ascii="Arial" w:hAnsi="Arial" w:cs="Arial"/>
                <w:color w:val="000000" w:themeColor="text1"/>
                <w:sz w:val="22"/>
                <w:szCs w:val="22"/>
              </w:rPr>
              <w:t xml:space="preserve"> Echeverría</w:t>
            </w:r>
            <w:r w:rsidR="00A8243E" w:rsidRPr="00AC773B">
              <w:rPr>
                <w:rFonts w:ascii="Arial" w:hAnsi="Arial" w:cs="Arial"/>
                <w:color w:val="000000" w:themeColor="text1"/>
                <w:sz w:val="22"/>
                <w:szCs w:val="22"/>
              </w:rPr>
              <w:t xml:space="preserve"> MG, </w:t>
            </w:r>
            <w:r w:rsidRPr="00AC773B">
              <w:rPr>
                <w:rFonts w:ascii="Arial" w:hAnsi="Arial" w:cs="Arial"/>
                <w:color w:val="000000" w:themeColor="text1"/>
                <w:sz w:val="22"/>
                <w:szCs w:val="22"/>
              </w:rPr>
              <w:t>Zheng</w:t>
            </w:r>
            <w:r w:rsidR="00A8243E" w:rsidRPr="00AC773B">
              <w:rPr>
                <w:rFonts w:ascii="Arial" w:hAnsi="Arial" w:cs="Arial"/>
                <w:color w:val="000000" w:themeColor="text1"/>
                <w:sz w:val="22"/>
                <w:szCs w:val="22"/>
              </w:rPr>
              <w:t xml:space="preserve"> HQ</w:t>
            </w:r>
            <w:r w:rsidRPr="00AC773B">
              <w:rPr>
                <w:rFonts w:ascii="Arial" w:hAnsi="Arial" w:cs="Arial"/>
                <w:color w:val="000000" w:themeColor="text1"/>
                <w:sz w:val="22"/>
                <w:szCs w:val="22"/>
              </w:rPr>
              <w:t xml:space="preserve"> </w:t>
            </w:r>
          </w:p>
          <w:p w14:paraId="5A758DAF" w14:textId="77777777" w:rsidR="00A174CC" w:rsidRPr="00AC773B" w:rsidRDefault="00A174CC">
            <w:pPr>
              <w:rPr>
                <w:rFonts w:ascii="Arial" w:hAnsi="Arial" w:cs="Arial"/>
                <w:sz w:val="22"/>
                <w:szCs w:val="22"/>
              </w:rPr>
            </w:pPr>
          </w:p>
          <w:p w14:paraId="6AC948D0" w14:textId="77777777" w:rsidR="00A174CC" w:rsidRPr="00AC773B" w:rsidRDefault="00A174CC">
            <w:pPr>
              <w:rPr>
                <w:rFonts w:ascii="Arial" w:hAnsi="Arial" w:cs="Arial"/>
                <w:sz w:val="22"/>
                <w:szCs w:val="22"/>
              </w:rPr>
            </w:pPr>
          </w:p>
          <w:p w14:paraId="46FB5663" w14:textId="77777777" w:rsidR="00A174CC" w:rsidRPr="00AC773B" w:rsidRDefault="00A174CC">
            <w:pPr>
              <w:rPr>
                <w:rFonts w:ascii="Arial" w:hAnsi="Arial" w:cs="Arial"/>
                <w:sz w:val="22"/>
                <w:szCs w:val="22"/>
              </w:rPr>
            </w:pPr>
          </w:p>
          <w:p w14:paraId="332DF380" w14:textId="77777777" w:rsidR="00A174CC" w:rsidRPr="00AC773B" w:rsidRDefault="00A174CC">
            <w:pPr>
              <w:rPr>
                <w:rFonts w:ascii="Arial" w:hAnsi="Arial" w:cs="Arial"/>
                <w:sz w:val="22"/>
                <w:szCs w:val="22"/>
              </w:rPr>
            </w:pPr>
          </w:p>
          <w:p w14:paraId="04E33FAF" w14:textId="77777777" w:rsidR="00A174CC" w:rsidRPr="00AC773B" w:rsidRDefault="00A174CC">
            <w:pPr>
              <w:rPr>
                <w:rFonts w:ascii="Arial" w:hAnsi="Arial" w:cs="Arial"/>
                <w:sz w:val="22"/>
                <w:szCs w:val="22"/>
              </w:rPr>
            </w:pPr>
          </w:p>
          <w:p w14:paraId="1D0EC94F" w14:textId="77777777" w:rsidR="00A174CC" w:rsidRPr="00AC773B" w:rsidRDefault="00A174CC">
            <w:pPr>
              <w:rPr>
                <w:rFonts w:ascii="Arial" w:hAnsi="Arial" w:cs="Arial"/>
                <w:sz w:val="22"/>
                <w:szCs w:val="22"/>
              </w:rPr>
            </w:pPr>
          </w:p>
          <w:p w14:paraId="5B4DA008" w14:textId="77777777" w:rsidR="00A174CC" w:rsidRPr="00AC773B" w:rsidRDefault="00A174CC">
            <w:pPr>
              <w:rPr>
                <w:rFonts w:ascii="Arial" w:hAnsi="Arial" w:cs="Arial"/>
                <w:sz w:val="22"/>
                <w:szCs w:val="22"/>
              </w:rPr>
            </w:pPr>
          </w:p>
        </w:tc>
        <w:tc>
          <w:tcPr>
            <w:tcW w:w="4704" w:type="dxa"/>
            <w:shd w:val="clear" w:color="auto" w:fill="auto"/>
          </w:tcPr>
          <w:p w14:paraId="5FB1B28F" w14:textId="4A4FD9CF" w:rsidR="005544B6" w:rsidRPr="00AC773B" w:rsidRDefault="00AD7D46">
            <w:pPr>
              <w:rPr>
                <w:rFonts w:ascii="Arial" w:hAnsi="Arial" w:cs="Arial"/>
                <w:color w:val="0D0D0D" w:themeColor="text1" w:themeTint="F2"/>
                <w:sz w:val="22"/>
                <w:szCs w:val="22"/>
                <w:u w:val="single"/>
              </w:rPr>
            </w:pPr>
            <w:hyperlink r:id="rId8" w:history="1">
              <w:r w:rsidR="005544B6" w:rsidRPr="00AC773B">
                <w:rPr>
                  <w:rStyle w:val="Hyperlink"/>
                  <w:rFonts w:ascii="Arial" w:hAnsi="Arial" w:cs="Arial"/>
                  <w:color w:val="0D0D0D" w:themeColor="text1" w:themeTint="F2"/>
                  <w:sz w:val="22"/>
                  <w:szCs w:val="22"/>
                </w:rPr>
                <w:t>judy.chen@usda.gov</w:t>
              </w:r>
            </w:hyperlink>
            <w:r w:rsidR="005544B6" w:rsidRPr="00AC773B">
              <w:rPr>
                <w:rFonts w:ascii="Arial" w:hAnsi="Arial" w:cs="Arial"/>
                <w:color w:val="0D0D0D" w:themeColor="text1" w:themeTint="F2"/>
                <w:sz w:val="22"/>
                <w:szCs w:val="22"/>
                <w:u w:val="single"/>
              </w:rPr>
              <w:t xml:space="preserve">; </w:t>
            </w:r>
          </w:p>
          <w:p w14:paraId="786B0069" w14:textId="77777777" w:rsidR="005544B6" w:rsidRPr="00AC773B" w:rsidRDefault="00AD7D46">
            <w:pPr>
              <w:rPr>
                <w:rFonts w:ascii="Arial" w:hAnsi="Arial" w:cs="Arial"/>
                <w:color w:val="0D0D0D" w:themeColor="text1" w:themeTint="F2"/>
                <w:sz w:val="22"/>
                <w:szCs w:val="22"/>
              </w:rPr>
            </w:pPr>
            <w:hyperlink r:id="rId9" w:history="1">
              <w:r w:rsidR="005544B6" w:rsidRPr="00AC773B">
                <w:rPr>
                  <w:rStyle w:val="Hyperlink"/>
                  <w:rFonts w:ascii="Arial" w:hAnsi="Arial" w:cs="Arial"/>
                  <w:color w:val="0D0D0D" w:themeColor="text1" w:themeTint="F2"/>
                  <w:sz w:val="22"/>
                  <w:szCs w:val="22"/>
                </w:rPr>
                <w:t>steven.valles@usda.gov</w:t>
              </w:r>
            </w:hyperlink>
            <w:r w:rsidR="005544B6" w:rsidRPr="00AC773B">
              <w:rPr>
                <w:rFonts w:ascii="Arial" w:hAnsi="Arial" w:cs="Arial"/>
                <w:color w:val="0D0D0D" w:themeColor="text1" w:themeTint="F2"/>
                <w:sz w:val="22"/>
                <w:szCs w:val="22"/>
              </w:rPr>
              <w:t>;</w:t>
            </w:r>
          </w:p>
          <w:p w14:paraId="74758E44" w14:textId="77777777" w:rsidR="005544B6" w:rsidRPr="00AC773B" w:rsidRDefault="00AD7D46">
            <w:pPr>
              <w:rPr>
                <w:rFonts w:ascii="Arial" w:hAnsi="Arial" w:cs="Arial"/>
                <w:color w:val="0D0D0D" w:themeColor="text1" w:themeTint="F2"/>
                <w:sz w:val="22"/>
                <w:szCs w:val="22"/>
                <w:u w:val="single"/>
              </w:rPr>
            </w:pPr>
            <w:hyperlink r:id="rId10" w:history="1">
              <w:r w:rsidR="005544B6" w:rsidRPr="00AC773B">
                <w:rPr>
                  <w:rStyle w:val="Hyperlink"/>
                  <w:rFonts w:ascii="Arial" w:hAnsi="Arial" w:cs="Arial"/>
                  <w:color w:val="0D0D0D" w:themeColor="text1" w:themeTint="F2"/>
                  <w:sz w:val="22"/>
                  <w:szCs w:val="22"/>
                </w:rPr>
                <w:t>ej@mail.ubc.ca</w:t>
              </w:r>
            </w:hyperlink>
            <w:r w:rsidR="005544B6" w:rsidRPr="00AC773B">
              <w:rPr>
                <w:rFonts w:ascii="Arial" w:hAnsi="Arial" w:cs="Arial"/>
                <w:color w:val="0D0D0D" w:themeColor="text1" w:themeTint="F2"/>
                <w:sz w:val="22"/>
                <w:szCs w:val="22"/>
              </w:rPr>
              <w:t>;</w:t>
            </w:r>
            <w:r w:rsidR="005544B6" w:rsidRPr="00AC773B">
              <w:rPr>
                <w:rFonts w:ascii="Arial" w:hAnsi="Arial" w:cs="Arial"/>
                <w:color w:val="0D0D0D" w:themeColor="text1" w:themeTint="F2"/>
                <w:sz w:val="22"/>
                <w:szCs w:val="22"/>
                <w:u w:val="single"/>
              </w:rPr>
              <w:t xml:space="preserve"> </w:t>
            </w:r>
          </w:p>
          <w:p w14:paraId="59CB343C" w14:textId="77777777" w:rsidR="005544B6" w:rsidRPr="00AC773B" w:rsidRDefault="005544B6">
            <w:pPr>
              <w:rPr>
                <w:rFonts w:ascii="Arial" w:hAnsi="Arial" w:cs="Arial"/>
                <w:color w:val="0D0D0D" w:themeColor="text1" w:themeTint="F2"/>
                <w:sz w:val="22"/>
                <w:szCs w:val="22"/>
                <w:u w:val="single"/>
              </w:rPr>
            </w:pPr>
            <w:r w:rsidRPr="00AC773B">
              <w:rPr>
                <w:rFonts w:ascii="Arial" w:hAnsi="Arial" w:cs="Arial"/>
                <w:color w:val="0D0D0D" w:themeColor="text1" w:themeTint="F2"/>
                <w:sz w:val="22"/>
                <w:szCs w:val="22"/>
                <w:u w:val="single"/>
              </w:rPr>
              <w:t xml:space="preserve">aef24@cam.ac.uk; </w:t>
            </w:r>
          </w:p>
          <w:p w14:paraId="35753BDB" w14:textId="77777777" w:rsidR="005544B6" w:rsidRPr="00AC773B" w:rsidRDefault="00AD7D46">
            <w:pPr>
              <w:rPr>
                <w:rFonts w:ascii="Arial" w:hAnsi="Arial" w:cs="Arial"/>
                <w:color w:val="0D0D0D" w:themeColor="text1" w:themeTint="F2"/>
                <w:sz w:val="22"/>
                <w:szCs w:val="22"/>
              </w:rPr>
            </w:pPr>
            <w:hyperlink r:id="rId11" w:history="1">
              <w:r w:rsidR="005544B6" w:rsidRPr="00AC773B">
                <w:rPr>
                  <w:rStyle w:val="Hyperlink"/>
                  <w:rFonts w:ascii="Arial" w:hAnsi="Arial" w:cs="Arial"/>
                  <w:color w:val="0D0D0D" w:themeColor="text1" w:themeTint="F2"/>
                  <w:sz w:val="22"/>
                  <w:szCs w:val="22"/>
                </w:rPr>
                <w:t>joachim.de.miranda@slu.se</w:t>
              </w:r>
            </w:hyperlink>
            <w:r w:rsidR="005544B6" w:rsidRPr="00AC773B">
              <w:rPr>
                <w:rFonts w:ascii="Arial" w:hAnsi="Arial" w:cs="Arial"/>
                <w:color w:val="0D0D0D" w:themeColor="text1" w:themeTint="F2"/>
                <w:sz w:val="22"/>
                <w:szCs w:val="22"/>
                <w:u w:val="single"/>
              </w:rPr>
              <w:t>;</w:t>
            </w:r>
            <w:r w:rsidR="005544B6" w:rsidRPr="00AC773B">
              <w:rPr>
                <w:rFonts w:ascii="Arial" w:hAnsi="Arial" w:cs="Arial"/>
                <w:color w:val="0D0D0D" w:themeColor="text1" w:themeTint="F2"/>
                <w:sz w:val="22"/>
                <w:szCs w:val="22"/>
              </w:rPr>
              <w:t xml:space="preserve"> </w:t>
            </w:r>
            <w:hyperlink r:id="rId12" w:history="1">
              <w:r w:rsidR="005544B6" w:rsidRPr="00AC773B">
                <w:rPr>
                  <w:rStyle w:val="Hyperlink"/>
                  <w:rFonts w:ascii="Arial" w:hAnsi="Arial" w:cs="Arial"/>
                  <w:color w:val="0D0D0D" w:themeColor="text1" w:themeTint="F2"/>
                  <w:sz w:val="22"/>
                  <w:szCs w:val="22"/>
                </w:rPr>
                <w:t>eugene.ryabov@gmail.com</w:t>
              </w:r>
            </w:hyperlink>
            <w:r w:rsidR="005544B6" w:rsidRPr="00AC773B">
              <w:rPr>
                <w:rFonts w:ascii="Arial" w:hAnsi="Arial" w:cs="Arial"/>
                <w:color w:val="0D0D0D" w:themeColor="text1" w:themeTint="F2"/>
                <w:sz w:val="22"/>
                <w:szCs w:val="22"/>
              </w:rPr>
              <w:t xml:space="preserve">; </w:t>
            </w:r>
          </w:p>
          <w:p w14:paraId="60E4EE89" w14:textId="77777777" w:rsidR="00A8243E" w:rsidRPr="00AC773B" w:rsidRDefault="00AD7D46">
            <w:pPr>
              <w:rPr>
                <w:rFonts w:ascii="Arial" w:hAnsi="Arial" w:cs="Arial"/>
                <w:color w:val="0D0D0D" w:themeColor="text1" w:themeTint="F2"/>
                <w:sz w:val="22"/>
                <w:szCs w:val="22"/>
              </w:rPr>
            </w:pPr>
            <w:hyperlink r:id="rId13" w:history="1">
              <w:r w:rsidR="00A8243E" w:rsidRPr="00AC773B">
                <w:rPr>
                  <w:rStyle w:val="Hyperlink"/>
                  <w:rFonts w:ascii="Arial" w:hAnsi="Arial" w:cs="Arial"/>
                  <w:color w:val="0D0D0D" w:themeColor="text1" w:themeTint="F2"/>
                  <w:sz w:val="22"/>
                  <w:szCs w:val="22"/>
                </w:rPr>
                <w:t>dcschroe@umn.edu</w:t>
              </w:r>
            </w:hyperlink>
            <w:r w:rsidR="00A8243E" w:rsidRPr="00AC773B">
              <w:rPr>
                <w:rFonts w:ascii="Arial" w:hAnsi="Arial" w:cs="Arial"/>
                <w:color w:val="0D0D0D" w:themeColor="text1" w:themeTint="F2"/>
                <w:sz w:val="22"/>
                <w:szCs w:val="22"/>
              </w:rPr>
              <w:t>;</w:t>
            </w:r>
          </w:p>
          <w:p w14:paraId="66BBD072" w14:textId="77777777" w:rsidR="00A8243E" w:rsidRPr="00AC773B" w:rsidRDefault="00AD7D46">
            <w:pPr>
              <w:rPr>
                <w:rFonts w:ascii="Arial" w:hAnsi="Arial" w:cs="Arial"/>
                <w:color w:val="0D0D0D" w:themeColor="text1" w:themeTint="F2"/>
                <w:sz w:val="22"/>
                <w:szCs w:val="22"/>
              </w:rPr>
            </w:pPr>
            <w:hyperlink r:id="rId14" w:history="1">
              <w:r w:rsidR="00A8243E" w:rsidRPr="00AC773B">
                <w:rPr>
                  <w:rStyle w:val="Hyperlink"/>
                  <w:rFonts w:ascii="Arial" w:hAnsi="Arial" w:cs="Arial"/>
                  <w:color w:val="0D0D0D" w:themeColor="text1" w:themeTint="F2"/>
                  <w:sz w:val="22"/>
                  <w:szCs w:val="22"/>
                </w:rPr>
                <w:t>gecheverria@fcv.unlp.edu.ar</w:t>
              </w:r>
            </w:hyperlink>
            <w:r w:rsidR="00A8243E" w:rsidRPr="00AC773B">
              <w:rPr>
                <w:rFonts w:ascii="Arial" w:hAnsi="Arial" w:cs="Arial"/>
                <w:color w:val="0D0D0D" w:themeColor="text1" w:themeTint="F2"/>
                <w:sz w:val="22"/>
                <w:szCs w:val="22"/>
              </w:rPr>
              <w:t>;</w:t>
            </w:r>
          </w:p>
          <w:p w14:paraId="4C0145EC" w14:textId="4DF83223" w:rsidR="00A174CC" w:rsidRPr="00AC773B" w:rsidRDefault="00A8243E">
            <w:pPr>
              <w:rPr>
                <w:rFonts w:ascii="Arial" w:hAnsi="Arial" w:cs="Arial"/>
                <w:sz w:val="22"/>
                <w:szCs w:val="22"/>
              </w:rPr>
            </w:pPr>
            <w:r w:rsidRPr="00AC773B">
              <w:rPr>
                <w:rFonts w:ascii="Arial" w:hAnsi="Arial" w:cs="Arial"/>
                <w:color w:val="0D0D0D" w:themeColor="text1" w:themeTint="F2"/>
                <w:sz w:val="22"/>
                <w:szCs w:val="22"/>
              </w:rPr>
              <w:t>hqzheng@zju.edu.cn</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5FE2FECB"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4FF64F89" w14:textId="32306900" w:rsidR="00EB1B5C" w:rsidRPr="00AC773B" w:rsidRDefault="00EB1B5C" w:rsidP="00AC773B">
            <w:pPr>
              <w:rPr>
                <w:rFonts w:ascii="Arial" w:hAnsi="Arial" w:cs="Arial"/>
                <w:sz w:val="22"/>
                <w:szCs w:val="22"/>
              </w:rPr>
            </w:pPr>
            <w:r w:rsidRPr="00AC773B">
              <w:rPr>
                <w:rFonts w:ascii="Arial" w:hAnsi="Arial" w:cs="Arial"/>
                <w:sz w:val="22"/>
                <w:szCs w:val="22"/>
              </w:rPr>
              <w:t xml:space="preserve">USDA-ARS Bee Research Laboratory, Beltsville, MD, USA </w:t>
            </w:r>
            <w:r w:rsidR="00AC773B">
              <w:rPr>
                <w:rFonts w:ascii="Arial" w:hAnsi="Arial" w:cs="Arial"/>
                <w:sz w:val="22"/>
                <w:szCs w:val="22"/>
              </w:rPr>
              <w:t>[</w:t>
            </w:r>
            <w:r w:rsidRPr="00AC773B">
              <w:rPr>
                <w:rFonts w:ascii="Arial" w:hAnsi="Arial" w:cs="Arial"/>
                <w:sz w:val="22"/>
                <w:szCs w:val="22"/>
              </w:rPr>
              <w:t>YPC</w:t>
            </w:r>
            <w:r w:rsidR="00AC773B">
              <w:rPr>
                <w:rFonts w:ascii="Arial" w:hAnsi="Arial" w:cs="Arial"/>
                <w:sz w:val="22"/>
                <w:szCs w:val="22"/>
              </w:rPr>
              <w:t>]</w:t>
            </w:r>
          </w:p>
          <w:p w14:paraId="37561043" w14:textId="4EFBEF87" w:rsidR="00EB1B5C" w:rsidRPr="00AC773B" w:rsidRDefault="00EB1B5C" w:rsidP="00AC773B">
            <w:pPr>
              <w:rPr>
                <w:rFonts w:ascii="Arial" w:hAnsi="Arial" w:cs="Arial"/>
                <w:sz w:val="22"/>
                <w:szCs w:val="22"/>
              </w:rPr>
            </w:pPr>
            <w:r w:rsidRPr="00AC773B">
              <w:rPr>
                <w:rFonts w:ascii="Arial" w:hAnsi="Arial" w:cs="Arial"/>
                <w:sz w:val="22"/>
                <w:szCs w:val="22"/>
              </w:rPr>
              <w:t xml:space="preserve">USDA-ARS Imported Fire Ant and Household Insects Research, Gainesville, FL, USA </w:t>
            </w:r>
            <w:r w:rsidR="00AC773B">
              <w:rPr>
                <w:rFonts w:ascii="Arial" w:hAnsi="Arial" w:cs="Arial"/>
                <w:sz w:val="22"/>
                <w:szCs w:val="22"/>
              </w:rPr>
              <w:t>[</w:t>
            </w:r>
            <w:r w:rsidRPr="00AC773B">
              <w:rPr>
                <w:rFonts w:ascii="Arial" w:hAnsi="Arial" w:cs="Arial"/>
                <w:sz w:val="22"/>
                <w:szCs w:val="22"/>
              </w:rPr>
              <w:t>SMV</w:t>
            </w:r>
            <w:r w:rsidR="00AC773B">
              <w:rPr>
                <w:rFonts w:ascii="Arial" w:hAnsi="Arial" w:cs="Arial"/>
                <w:sz w:val="22"/>
                <w:szCs w:val="22"/>
              </w:rPr>
              <w:t>]</w:t>
            </w:r>
          </w:p>
          <w:p w14:paraId="10BA02CD" w14:textId="7677F451" w:rsidR="00EB1B5C" w:rsidRPr="00AC773B" w:rsidRDefault="00EB1B5C" w:rsidP="00AC773B">
            <w:pPr>
              <w:rPr>
                <w:rFonts w:ascii="Arial" w:hAnsi="Arial" w:cs="Arial"/>
                <w:sz w:val="22"/>
                <w:szCs w:val="22"/>
              </w:rPr>
            </w:pPr>
            <w:r w:rsidRPr="00AC773B">
              <w:rPr>
                <w:rFonts w:ascii="Arial" w:hAnsi="Arial" w:cs="Arial"/>
                <w:sz w:val="22"/>
                <w:szCs w:val="22"/>
              </w:rPr>
              <w:t xml:space="preserve">Department of Biochemistry and Molecular Biology, University of British Columbia, Vancouver, BC, Canada </w:t>
            </w:r>
            <w:r w:rsidR="00AC773B">
              <w:rPr>
                <w:rFonts w:ascii="Arial" w:hAnsi="Arial" w:cs="Arial"/>
                <w:sz w:val="22"/>
                <w:szCs w:val="22"/>
              </w:rPr>
              <w:t>[</w:t>
            </w:r>
            <w:r w:rsidRPr="00AC773B">
              <w:rPr>
                <w:rFonts w:ascii="Arial" w:hAnsi="Arial" w:cs="Arial"/>
                <w:sz w:val="22"/>
                <w:szCs w:val="22"/>
              </w:rPr>
              <w:t>EJ</w:t>
            </w:r>
            <w:r w:rsidR="00AC773B">
              <w:rPr>
                <w:rFonts w:ascii="Arial" w:hAnsi="Arial" w:cs="Arial"/>
                <w:sz w:val="22"/>
                <w:szCs w:val="22"/>
              </w:rPr>
              <w:t>]</w:t>
            </w:r>
          </w:p>
          <w:p w14:paraId="7BBABDD7" w14:textId="0DAC366E" w:rsidR="00EB1B5C" w:rsidRPr="00AC773B" w:rsidRDefault="00EB1B5C" w:rsidP="00AC773B">
            <w:pPr>
              <w:rPr>
                <w:rFonts w:ascii="Arial" w:hAnsi="Arial" w:cs="Arial"/>
                <w:sz w:val="22"/>
                <w:szCs w:val="22"/>
              </w:rPr>
            </w:pPr>
            <w:r w:rsidRPr="00AC773B">
              <w:rPr>
                <w:rFonts w:ascii="Arial" w:hAnsi="Arial" w:cs="Arial"/>
                <w:sz w:val="22"/>
                <w:szCs w:val="22"/>
              </w:rPr>
              <w:t xml:space="preserve">Department of Pathology, Division of Virology, University of Cambridge, Cambridge CB2 0QQ, UK </w:t>
            </w:r>
            <w:r w:rsidR="00AC773B">
              <w:rPr>
                <w:rFonts w:ascii="Arial" w:hAnsi="Arial" w:cs="Arial"/>
                <w:sz w:val="22"/>
                <w:szCs w:val="22"/>
              </w:rPr>
              <w:t>[</w:t>
            </w:r>
            <w:r w:rsidRPr="00AC773B">
              <w:rPr>
                <w:rFonts w:ascii="Arial" w:hAnsi="Arial" w:cs="Arial"/>
                <w:sz w:val="22"/>
                <w:szCs w:val="22"/>
              </w:rPr>
              <w:t>AF</w:t>
            </w:r>
            <w:r w:rsidR="00AC773B">
              <w:rPr>
                <w:rFonts w:ascii="Arial" w:hAnsi="Arial" w:cs="Arial"/>
                <w:sz w:val="22"/>
                <w:szCs w:val="22"/>
              </w:rPr>
              <w:t>]</w:t>
            </w:r>
          </w:p>
          <w:p w14:paraId="4611E9B3" w14:textId="2A2A6515" w:rsidR="00EB1B5C" w:rsidRPr="00AC773B" w:rsidRDefault="00EB1B5C" w:rsidP="00AC773B">
            <w:pPr>
              <w:rPr>
                <w:rFonts w:ascii="Arial" w:hAnsi="Arial" w:cs="Arial"/>
                <w:sz w:val="22"/>
                <w:szCs w:val="22"/>
              </w:rPr>
            </w:pPr>
            <w:r w:rsidRPr="00AC773B">
              <w:rPr>
                <w:rFonts w:ascii="Arial" w:hAnsi="Arial" w:cs="Arial"/>
                <w:sz w:val="22"/>
                <w:szCs w:val="22"/>
              </w:rPr>
              <w:t xml:space="preserve">Department of Ecology, Swedish University of Agricultural Sciences, Uppsala, Sweden </w:t>
            </w:r>
            <w:r w:rsidR="00AC773B">
              <w:rPr>
                <w:rFonts w:ascii="Arial" w:hAnsi="Arial" w:cs="Arial"/>
                <w:sz w:val="22"/>
                <w:szCs w:val="22"/>
              </w:rPr>
              <w:t>[</w:t>
            </w:r>
            <w:r w:rsidRPr="00AC773B">
              <w:rPr>
                <w:rFonts w:ascii="Arial" w:hAnsi="Arial" w:cs="Arial"/>
                <w:sz w:val="22"/>
                <w:szCs w:val="22"/>
              </w:rPr>
              <w:t>JM</w:t>
            </w:r>
            <w:r w:rsidR="00AC773B">
              <w:rPr>
                <w:rFonts w:ascii="Arial" w:hAnsi="Arial" w:cs="Arial"/>
                <w:sz w:val="22"/>
                <w:szCs w:val="22"/>
              </w:rPr>
              <w:t>]</w:t>
            </w:r>
          </w:p>
          <w:p w14:paraId="383F56F6" w14:textId="50AA757F" w:rsidR="00EB1B5C" w:rsidRPr="00AC773B" w:rsidRDefault="00EB1B5C" w:rsidP="00AC773B">
            <w:pPr>
              <w:rPr>
                <w:rFonts w:ascii="Arial" w:hAnsi="Arial" w:cs="Arial"/>
                <w:sz w:val="22"/>
                <w:szCs w:val="22"/>
              </w:rPr>
            </w:pPr>
            <w:r w:rsidRPr="00AC773B">
              <w:rPr>
                <w:rFonts w:ascii="Arial" w:hAnsi="Arial" w:cs="Arial"/>
                <w:sz w:val="22"/>
                <w:szCs w:val="22"/>
              </w:rPr>
              <w:t xml:space="preserve">USDA-ARS Bee Research Laboratory, Beltsville, MD, USA </w:t>
            </w:r>
            <w:r w:rsidR="00AC773B">
              <w:rPr>
                <w:rFonts w:ascii="Arial" w:hAnsi="Arial" w:cs="Arial"/>
                <w:sz w:val="22"/>
                <w:szCs w:val="22"/>
              </w:rPr>
              <w:t>[</w:t>
            </w:r>
            <w:r w:rsidRPr="00AC773B">
              <w:rPr>
                <w:rFonts w:ascii="Arial" w:hAnsi="Arial" w:cs="Arial"/>
                <w:sz w:val="22"/>
                <w:szCs w:val="22"/>
              </w:rPr>
              <w:t>ER</w:t>
            </w:r>
            <w:r w:rsidR="00AC773B">
              <w:rPr>
                <w:rFonts w:ascii="Arial" w:hAnsi="Arial" w:cs="Arial"/>
                <w:sz w:val="22"/>
                <w:szCs w:val="22"/>
              </w:rPr>
              <w:t>]</w:t>
            </w:r>
          </w:p>
          <w:p w14:paraId="7452DABE" w14:textId="57332080" w:rsidR="00EB1B5C" w:rsidRPr="00AC773B" w:rsidRDefault="00334DDF" w:rsidP="00AC773B">
            <w:pPr>
              <w:rPr>
                <w:rFonts w:ascii="Arial" w:hAnsi="Arial" w:cs="Arial"/>
                <w:sz w:val="22"/>
                <w:szCs w:val="22"/>
              </w:rPr>
            </w:pPr>
            <w:r w:rsidRPr="00AC773B">
              <w:rPr>
                <w:rFonts w:ascii="Arial" w:hAnsi="Arial" w:cs="Arial"/>
                <w:sz w:val="22"/>
                <w:szCs w:val="22"/>
              </w:rPr>
              <w:t xml:space="preserve">Virology Department, Faculty of Veterinary Sciences, University of La Plata, Argentina </w:t>
            </w:r>
            <w:r w:rsidR="00AC773B">
              <w:rPr>
                <w:rFonts w:ascii="Arial" w:hAnsi="Arial" w:cs="Arial"/>
                <w:sz w:val="22"/>
                <w:szCs w:val="22"/>
              </w:rPr>
              <w:t>[</w:t>
            </w:r>
            <w:r w:rsidRPr="00AC773B">
              <w:rPr>
                <w:rFonts w:ascii="Arial" w:hAnsi="Arial" w:cs="Arial"/>
                <w:sz w:val="22"/>
                <w:szCs w:val="22"/>
              </w:rPr>
              <w:t>MGE</w:t>
            </w:r>
            <w:r w:rsidR="00AC773B">
              <w:rPr>
                <w:rFonts w:ascii="Arial" w:hAnsi="Arial" w:cs="Arial"/>
                <w:sz w:val="22"/>
                <w:szCs w:val="22"/>
              </w:rPr>
              <w:t>]</w:t>
            </w:r>
          </w:p>
          <w:p w14:paraId="299E92CD" w14:textId="766E0C50" w:rsidR="00EB1B5C" w:rsidRPr="00AC773B" w:rsidRDefault="00EB1B5C" w:rsidP="00AC773B">
            <w:pPr>
              <w:rPr>
                <w:rFonts w:ascii="Arial" w:hAnsi="Arial" w:cs="Arial"/>
                <w:sz w:val="22"/>
                <w:szCs w:val="22"/>
              </w:rPr>
            </w:pPr>
            <w:r w:rsidRPr="00AC773B">
              <w:rPr>
                <w:rFonts w:ascii="Arial" w:hAnsi="Arial" w:cs="Arial"/>
                <w:sz w:val="22"/>
                <w:szCs w:val="22"/>
              </w:rPr>
              <w:t xml:space="preserve">Department of Veterinary Population Medicine, University of Minnesota, USA </w:t>
            </w:r>
            <w:r w:rsidR="00AC773B">
              <w:rPr>
                <w:rFonts w:ascii="Arial" w:hAnsi="Arial" w:cs="Arial"/>
                <w:sz w:val="22"/>
                <w:szCs w:val="22"/>
              </w:rPr>
              <w:t>[</w:t>
            </w:r>
            <w:r w:rsidRPr="00AC773B">
              <w:rPr>
                <w:rFonts w:ascii="Arial" w:hAnsi="Arial" w:cs="Arial"/>
                <w:sz w:val="22"/>
                <w:szCs w:val="22"/>
              </w:rPr>
              <w:t>DS</w:t>
            </w:r>
            <w:r w:rsidR="00AC773B">
              <w:rPr>
                <w:rFonts w:ascii="Arial" w:hAnsi="Arial" w:cs="Arial"/>
                <w:sz w:val="22"/>
                <w:szCs w:val="22"/>
              </w:rPr>
              <w:t>]</w:t>
            </w:r>
          </w:p>
          <w:p w14:paraId="1033F5C1" w14:textId="4B9160AB" w:rsidR="00A174CC" w:rsidRPr="00AC773B" w:rsidRDefault="00EB1B5C">
            <w:pPr>
              <w:rPr>
                <w:rFonts w:ascii="Adobe Devanagari" w:hAnsi="Adobe Devanagari" w:cs="Adobe Devanagari"/>
                <w:sz w:val="22"/>
                <w:szCs w:val="22"/>
              </w:rPr>
            </w:pPr>
            <w:r w:rsidRPr="00AC773B">
              <w:rPr>
                <w:rFonts w:ascii="Arial" w:hAnsi="Arial" w:cs="Arial"/>
                <w:sz w:val="22"/>
                <w:szCs w:val="22"/>
              </w:rPr>
              <w:t xml:space="preserve">College of Animal Sciences, Zhejiang University, Hangzhou, China </w:t>
            </w:r>
            <w:r w:rsidR="00AC773B">
              <w:rPr>
                <w:rFonts w:ascii="Arial" w:hAnsi="Arial" w:cs="Arial"/>
                <w:sz w:val="22"/>
                <w:szCs w:val="22"/>
              </w:rPr>
              <w:t>[</w:t>
            </w:r>
            <w:r w:rsidRPr="00AC773B">
              <w:rPr>
                <w:rFonts w:ascii="Arial" w:hAnsi="Arial" w:cs="Arial"/>
                <w:sz w:val="22"/>
                <w:szCs w:val="22"/>
              </w:rPr>
              <w:t>HQZ</w:t>
            </w:r>
            <w:r w:rsidR="00AC773B">
              <w:rPr>
                <w:rFonts w:ascii="Arial" w:hAnsi="Arial" w:cs="Arial"/>
                <w:sz w:val="22"/>
                <w:szCs w:val="22"/>
              </w:rPr>
              <w:t>]</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5761E572" w14:textId="38AEE4EF" w:rsidR="00A174CC" w:rsidRPr="00915093" w:rsidRDefault="00A8243E">
            <w:pPr>
              <w:rPr>
                <w:rFonts w:ascii="Arial" w:hAnsi="Arial" w:cs="Arial"/>
                <w:sz w:val="22"/>
                <w:szCs w:val="22"/>
              </w:rPr>
            </w:pPr>
            <w:r w:rsidRPr="00915093">
              <w:rPr>
                <w:rFonts w:ascii="Arial" w:hAnsi="Arial" w:cs="Arial"/>
                <w:sz w:val="22"/>
                <w:szCs w:val="22"/>
              </w:rPr>
              <w:t xml:space="preserve">Chen, Yan Ping (Judy), </w:t>
            </w:r>
            <w:r w:rsidR="00EB1B5C" w:rsidRPr="00915093">
              <w:rPr>
                <w:rFonts w:ascii="Arial" w:hAnsi="Arial" w:cs="Arial"/>
                <w:sz w:val="22"/>
                <w:szCs w:val="22"/>
              </w:rPr>
              <w:t>judy.chen@usda.gov</w:t>
            </w:r>
          </w:p>
          <w:p w14:paraId="7F578F4A" w14:textId="0A0405DF" w:rsidR="00EB1B5C" w:rsidRPr="00EB1B5C" w:rsidRDefault="00EB1B5C">
            <w:pPr>
              <w:rPr>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0638F75A"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3802DB47" w:rsidR="00A174CC" w:rsidRDefault="00DC37FC">
            <w:pPr>
              <w:rPr>
                <w:rFonts w:ascii="Arial" w:hAnsi="Arial" w:cs="Arial"/>
                <w:sz w:val="22"/>
                <w:szCs w:val="22"/>
              </w:rPr>
            </w:pPr>
            <w:r>
              <w:rPr>
                <w:rFonts w:ascii="Arial" w:hAnsi="Arial" w:cs="Arial"/>
                <w:sz w:val="22"/>
                <w:szCs w:val="22"/>
              </w:rPr>
              <w:t>Dicistroviridae/Iflaviridae Study Group</w:t>
            </w: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FAB61C4" w:rsidR="00A174CC" w:rsidRDefault="00CC5631">
            <w: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D9AF683" w:rsidR="00A174CC" w:rsidRDefault="00F7046E">
            <w:pPr>
              <w:rPr>
                <w:rFonts w:ascii="Arial" w:hAnsi="Arial" w:cs="Arial"/>
                <w:sz w:val="22"/>
                <w:szCs w:val="22"/>
              </w:rPr>
            </w:pPr>
            <w:r>
              <w:rPr>
                <w:rFonts w:ascii="Arial" w:hAnsi="Arial" w:cs="Arial"/>
                <w:sz w:val="22"/>
                <w:szCs w:val="22"/>
              </w:rPr>
              <w:t>June 2,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67920B64" w:rsidR="00A174CC" w:rsidRDefault="00AD3D6E">
            <w:pPr>
              <w:rPr>
                <w:rFonts w:ascii="Arial" w:hAnsi="Arial" w:cs="Arial"/>
                <w:sz w:val="22"/>
                <w:szCs w:val="22"/>
              </w:rPr>
            </w:pPr>
            <w:r>
              <w:rPr>
                <w:rFonts w:ascii="Arial" w:hAnsi="Arial" w:cs="Arial"/>
                <w:sz w:val="22"/>
                <w:szCs w:val="22"/>
              </w:rPr>
              <w:t>September 17,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E37CA82" w14:textId="77777777" w:rsidR="00CD7D2B" w:rsidRPr="00AD3D6E" w:rsidRDefault="00CD7D2B" w:rsidP="00CD7D2B">
            <w:pPr>
              <w:rPr>
                <w:rFonts w:ascii="Arial" w:hAnsi="Arial" w:cs="Arial"/>
                <w:sz w:val="22"/>
                <w:szCs w:val="22"/>
              </w:rPr>
            </w:pPr>
          </w:p>
          <w:p w14:paraId="03BBD4E4" w14:textId="73ADD0FF" w:rsidR="00CD7D2B" w:rsidRPr="00AD3D6E" w:rsidRDefault="00CD7D2B" w:rsidP="00CD7D2B">
            <w:pPr>
              <w:rPr>
                <w:rFonts w:ascii="Arial" w:hAnsi="Arial" w:cs="Arial"/>
                <w:sz w:val="22"/>
                <w:szCs w:val="22"/>
                <w:lang w:val="en-GB"/>
              </w:rPr>
            </w:pPr>
            <w:r w:rsidRPr="00AD3D6E">
              <w:rPr>
                <w:rFonts w:ascii="Arial" w:hAnsi="Arial" w:cs="Arial"/>
                <w:sz w:val="22"/>
                <w:szCs w:val="22"/>
              </w:rPr>
              <w:t xml:space="preserve">Many thanks for submitting the three taxonomy proposals for species designation in the </w:t>
            </w:r>
            <w:r w:rsidRPr="00AD3D6E">
              <w:rPr>
                <w:rFonts w:ascii="Arial" w:hAnsi="Arial" w:cs="Arial"/>
                <w:i/>
                <w:iCs/>
                <w:sz w:val="22"/>
                <w:szCs w:val="22"/>
              </w:rPr>
              <w:t>Iflavivirdae</w:t>
            </w:r>
            <w:r w:rsidRPr="00AD3D6E">
              <w:rPr>
                <w:rFonts w:ascii="Arial" w:hAnsi="Arial" w:cs="Arial"/>
                <w:sz w:val="22"/>
                <w:szCs w:val="22"/>
              </w:rPr>
              <w:t xml:space="preserve">. This was reviewed at the ICTV Executive Committee meeting yesterday as it was given a designation of Ac. This means that it is accepted pending minor changes as listed below: </w:t>
            </w:r>
          </w:p>
          <w:p w14:paraId="57E2ED78" w14:textId="77777777" w:rsidR="00CD7D2B" w:rsidRPr="00AD3D6E" w:rsidRDefault="00CD7D2B" w:rsidP="00CD7D2B">
            <w:pPr>
              <w:rPr>
                <w:rFonts w:ascii="Arial" w:hAnsi="Arial" w:cs="Arial"/>
                <w:sz w:val="22"/>
                <w:szCs w:val="22"/>
              </w:rPr>
            </w:pPr>
          </w:p>
          <w:p w14:paraId="37BCE8BD" w14:textId="77777777" w:rsidR="00CD7D2B" w:rsidRPr="00AD3D6E" w:rsidRDefault="00CD7D2B" w:rsidP="00CD7D2B">
            <w:pPr>
              <w:pStyle w:val="ListParagraph"/>
              <w:numPr>
                <w:ilvl w:val="0"/>
                <w:numId w:val="5"/>
              </w:numPr>
              <w:contextualSpacing w:val="0"/>
              <w:rPr>
                <w:rFonts w:ascii="Arial" w:hAnsi="Arial" w:cs="Arial"/>
                <w:sz w:val="22"/>
                <w:szCs w:val="22"/>
              </w:rPr>
            </w:pPr>
            <w:r w:rsidRPr="00AD3D6E">
              <w:rPr>
                <w:rFonts w:ascii="Arial" w:hAnsi="Arial" w:cs="Arial"/>
                <w:sz w:val="22"/>
                <w:szCs w:val="22"/>
              </w:rPr>
              <w:t>The changes in the three proposals were coded on the same spreadsheet but actually three separate spreadsheets are required, one for each proposal. So can these be separated?</w:t>
            </w:r>
          </w:p>
          <w:p w14:paraId="653973D3" w14:textId="77777777" w:rsidR="00CD7D2B" w:rsidRPr="00AD3D6E" w:rsidRDefault="00CD7D2B" w:rsidP="00CD7D2B">
            <w:pPr>
              <w:pStyle w:val="ListParagraph"/>
              <w:numPr>
                <w:ilvl w:val="0"/>
                <w:numId w:val="5"/>
              </w:numPr>
              <w:contextualSpacing w:val="0"/>
              <w:rPr>
                <w:rFonts w:ascii="Arial" w:hAnsi="Arial" w:cs="Arial"/>
                <w:sz w:val="22"/>
                <w:szCs w:val="22"/>
              </w:rPr>
            </w:pPr>
            <w:r w:rsidRPr="00AD3D6E">
              <w:rPr>
                <w:rFonts w:ascii="Arial" w:hAnsi="Arial" w:cs="Arial"/>
                <w:sz w:val="22"/>
                <w:szCs w:val="22"/>
              </w:rPr>
              <w:t xml:space="preserve">There is a formal check done of the spreadsheet and I attach the errors detected. Can you take a look at these and correct where indicated. You don’t need to include taxonomy above the level of order so you can remove some of the errors by just deleting the higher ranks. </w:t>
            </w:r>
          </w:p>
          <w:p w14:paraId="681D4555" w14:textId="77777777" w:rsidR="00CD7D2B" w:rsidRPr="00AD3D6E" w:rsidRDefault="00CD7D2B" w:rsidP="00CD7D2B">
            <w:pPr>
              <w:pStyle w:val="ListParagraph"/>
              <w:numPr>
                <w:ilvl w:val="0"/>
                <w:numId w:val="5"/>
              </w:numPr>
              <w:contextualSpacing w:val="0"/>
              <w:rPr>
                <w:rFonts w:ascii="Arial" w:hAnsi="Arial" w:cs="Arial"/>
                <w:sz w:val="22"/>
                <w:szCs w:val="22"/>
              </w:rPr>
            </w:pPr>
            <w:r w:rsidRPr="00AD3D6E">
              <w:rPr>
                <w:rFonts w:ascii="Arial" w:hAnsi="Arial" w:cs="Arial"/>
                <w:sz w:val="22"/>
                <w:szCs w:val="22"/>
              </w:rPr>
              <w:t xml:space="preserve">The proposed names were not in a binomial format. There is now a two year remaining period for species names to be re-formatted, and the general advice would be to ensure that any new names are compliant. However, you may want to think about the best way to do this and you might keep the proposed species names as they are pending a comprehensive renaming at a later date. </w:t>
            </w:r>
          </w:p>
          <w:p w14:paraId="45F9CC5C" w14:textId="77777777" w:rsidR="00CD7D2B" w:rsidRPr="00AD3D6E" w:rsidRDefault="00CD7D2B" w:rsidP="00CD7D2B">
            <w:pPr>
              <w:pStyle w:val="ListParagraph"/>
              <w:numPr>
                <w:ilvl w:val="0"/>
                <w:numId w:val="5"/>
              </w:numPr>
              <w:contextualSpacing w:val="0"/>
              <w:rPr>
                <w:rFonts w:ascii="Arial" w:hAnsi="Arial" w:cs="Arial"/>
                <w:sz w:val="22"/>
                <w:szCs w:val="22"/>
              </w:rPr>
            </w:pPr>
            <w:r w:rsidRPr="00AD3D6E">
              <w:rPr>
                <w:rFonts w:ascii="Arial" w:hAnsi="Arial" w:cs="Arial"/>
                <w:sz w:val="22"/>
                <w:szCs w:val="22"/>
              </w:rPr>
              <w:t>As an advisory note, sequences used in trees produced to support proposals are best labelled with nucleotide accession numbers rather than the derived protein accession number or virus names (although a combined label with nucleotide accession numbers and virus names is ideal). However there is no need to change this in the current proposals.  </w:t>
            </w:r>
          </w:p>
          <w:p w14:paraId="1B21B047" w14:textId="77777777" w:rsidR="00CD7D2B" w:rsidRPr="00AD3D6E" w:rsidRDefault="00CD7D2B" w:rsidP="00CD7D2B">
            <w:pPr>
              <w:rPr>
                <w:rFonts w:ascii="Arial" w:hAnsi="Arial" w:cs="Arial"/>
                <w:sz w:val="22"/>
                <w:szCs w:val="22"/>
              </w:rPr>
            </w:pPr>
          </w:p>
          <w:p w14:paraId="767458E0" w14:textId="77777777" w:rsidR="00CD7D2B" w:rsidRPr="00AD3D6E" w:rsidRDefault="00CD7D2B" w:rsidP="00CD7D2B">
            <w:pPr>
              <w:rPr>
                <w:rFonts w:ascii="Arial" w:hAnsi="Arial" w:cs="Arial"/>
                <w:sz w:val="22"/>
                <w:szCs w:val="22"/>
              </w:rPr>
            </w:pPr>
            <w:r w:rsidRPr="00AD3D6E">
              <w:rPr>
                <w:rFonts w:ascii="Arial" w:hAnsi="Arial" w:cs="Arial"/>
                <w:sz w:val="22"/>
                <w:szCs w:val="22"/>
                <w:u w:val="single"/>
              </w:rPr>
              <w:t>Response</w:t>
            </w:r>
          </w:p>
          <w:p w14:paraId="68827558" w14:textId="77777777" w:rsidR="00CD7D2B" w:rsidRPr="00AD3D6E" w:rsidRDefault="00CD7D2B" w:rsidP="00CD7D2B">
            <w:pPr>
              <w:rPr>
                <w:rFonts w:ascii="Arial" w:hAnsi="Arial" w:cs="Arial"/>
                <w:sz w:val="22"/>
                <w:szCs w:val="22"/>
              </w:rPr>
            </w:pPr>
          </w:p>
          <w:p w14:paraId="6FDCA76E" w14:textId="77777777" w:rsidR="00CD7D2B" w:rsidRPr="00AD3D6E" w:rsidRDefault="00CD7D2B" w:rsidP="00CD7D2B">
            <w:pPr>
              <w:pStyle w:val="ListParagraph"/>
              <w:numPr>
                <w:ilvl w:val="0"/>
                <w:numId w:val="6"/>
              </w:numPr>
              <w:rPr>
                <w:rFonts w:ascii="Arial" w:hAnsi="Arial" w:cs="Arial"/>
                <w:sz w:val="22"/>
                <w:szCs w:val="22"/>
              </w:rPr>
            </w:pPr>
            <w:r w:rsidRPr="00AD3D6E">
              <w:rPr>
                <w:rFonts w:ascii="Arial" w:hAnsi="Arial" w:cs="Arial"/>
                <w:sz w:val="22"/>
                <w:szCs w:val="22"/>
              </w:rPr>
              <w:t>The spreadsheets have now been split so there is one for each proposal</w:t>
            </w:r>
          </w:p>
          <w:p w14:paraId="7F100777" w14:textId="77777777" w:rsidR="00CD7D2B" w:rsidRPr="00AD3D6E" w:rsidRDefault="00CD7D2B" w:rsidP="00CD7D2B">
            <w:pPr>
              <w:pStyle w:val="ListParagraph"/>
              <w:numPr>
                <w:ilvl w:val="0"/>
                <w:numId w:val="6"/>
              </w:numPr>
              <w:rPr>
                <w:rFonts w:ascii="Arial" w:hAnsi="Arial" w:cs="Arial"/>
                <w:sz w:val="22"/>
                <w:szCs w:val="22"/>
              </w:rPr>
            </w:pPr>
            <w:r w:rsidRPr="00AD3D6E">
              <w:rPr>
                <w:rFonts w:ascii="Arial" w:hAnsi="Arial" w:cs="Arial"/>
                <w:sz w:val="22"/>
                <w:szCs w:val="22"/>
              </w:rPr>
              <w:t>The spreadsheets have been checked and passed without errors</w:t>
            </w:r>
          </w:p>
          <w:p w14:paraId="24FB5EA3" w14:textId="77777777" w:rsidR="00CD7D2B" w:rsidRPr="00AD3D6E" w:rsidRDefault="00CD7D2B" w:rsidP="00CD7D2B">
            <w:pPr>
              <w:pStyle w:val="ListParagraph"/>
              <w:numPr>
                <w:ilvl w:val="0"/>
                <w:numId w:val="6"/>
              </w:numPr>
              <w:rPr>
                <w:rFonts w:ascii="Arial" w:hAnsi="Arial" w:cs="Arial"/>
                <w:sz w:val="22"/>
                <w:szCs w:val="22"/>
              </w:rPr>
            </w:pPr>
            <w:r w:rsidRPr="00AD3D6E">
              <w:rPr>
                <w:rFonts w:ascii="Arial" w:hAnsi="Arial" w:cs="Arial"/>
                <w:sz w:val="22"/>
                <w:szCs w:val="22"/>
              </w:rPr>
              <w:t>We will review species names for the whole virus family and may be in a position to rename them all in binomial format for the next round of taxonomy proposals</w:t>
            </w:r>
          </w:p>
          <w:p w14:paraId="5A6A572C" w14:textId="77777777" w:rsidR="00CD7D2B" w:rsidRPr="00AD3D6E" w:rsidRDefault="00CD7D2B" w:rsidP="00CD7D2B">
            <w:pPr>
              <w:pStyle w:val="ListParagraph"/>
              <w:numPr>
                <w:ilvl w:val="0"/>
                <w:numId w:val="6"/>
              </w:numPr>
              <w:rPr>
                <w:rFonts w:ascii="Arial" w:hAnsi="Arial" w:cs="Arial"/>
                <w:sz w:val="22"/>
                <w:szCs w:val="22"/>
              </w:rPr>
            </w:pPr>
            <w:r w:rsidRPr="00AD3D6E">
              <w:rPr>
                <w:rFonts w:ascii="Arial" w:hAnsi="Arial" w:cs="Arial"/>
                <w:sz w:val="22"/>
                <w:szCs w:val="22"/>
              </w:rPr>
              <w:t>Noted</w:t>
            </w: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34DE26E" w:rsidR="00A174CC" w:rsidRDefault="00042B9A">
            <w:pPr>
              <w:spacing w:before="120" w:after="120"/>
              <w:rPr>
                <w:rFonts w:ascii="Arial" w:hAnsi="Arial" w:cs="Arial"/>
                <w:bCs/>
                <w:sz w:val="22"/>
                <w:szCs w:val="22"/>
              </w:rPr>
            </w:pPr>
            <w:r w:rsidRPr="00042B9A">
              <w:rPr>
                <w:rFonts w:ascii="Arial" w:hAnsi="Arial" w:cs="Arial"/>
                <w:bCs/>
                <w:sz w:val="22"/>
                <w:szCs w:val="22"/>
              </w:rPr>
              <w:t>2021.003S.</w:t>
            </w:r>
            <w:r w:rsidR="0018184E">
              <w:rPr>
                <w:rFonts w:ascii="Arial" w:hAnsi="Arial" w:cs="Arial"/>
                <w:bCs/>
                <w:sz w:val="22"/>
                <w:szCs w:val="22"/>
              </w:rPr>
              <w:t>R</w:t>
            </w:r>
            <w:r w:rsidRPr="00042B9A">
              <w:rPr>
                <w:rFonts w:ascii="Arial" w:hAnsi="Arial" w:cs="Arial"/>
                <w:bCs/>
                <w:sz w:val="22"/>
                <w:szCs w:val="22"/>
              </w:rPr>
              <w:t>.Iflavirus_abo1sp_ren1sp</w:t>
            </w:r>
            <w:r w:rsidR="00AC773B">
              <w:rPr>
                <w:rFonts w:ascii="Arial" w:hAnsi="Arial" w:cs="Arial"/>
                <w:bCs/>
                <w:sz w:val="22"/>
                <w:szCs w:val="22"/>
              </w:rPr>
              <w:t>.xlsx</w:t>
            </w:r>
          </w:p>
        </w:tc>
      </w:tr>
    </w:tbl>
    <w:p w14:paraId="70690697" w14:textId="2668DBEB"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50F7BF70" w14:textId="77777777" w:rsidR="00CD7D2B" w:rsidRDefault="00CD7D2B" w:rsidP="00CD7D2B">
            <w:pPr>
              <w:rPr>
                <w:rFonts w:ascii="Arial" w:hAnsi="Arial" w:cs="Arial"/>
                <w:i/>
                <w:sz w:val="22"/>
                <w:szCs w:val="22"/>
              </w:rPr>
            </w:pPr>
          </w:p>
          <w:p w14:paraId="7FCB02D7" w14:textId="7F5A9449" w:rsidR="00CD7D2B" w:rsidRDefault="00CD7D2B" w:rsidP="00CD7D2B">
            <w:pPr>
              <w:rPr>
                <w:rFonts w:ascii="Arial" w:hAnsi="Arial" w:cs="Arial"/>
                <w:color w:val="000000" w:themeColor="text1"/>
                <w:sz w:val="22"/>
                <w:szCs w:val="22"/>
              </w:rPr>
            </w:pPr>
            <w:r w:rsidRPr="00C777F2">
              <w:rPr>
                <w:rFonts w:ascii="Arial" w:hAnsi="Arial" w:cs="Arial"/>
                <w:i/>
                <w:sz w:val="22"/>
                <w:szCs w:val="22"/>
              </w:rPr>
              <w:t xml:space="preserve">Varroa </w:t>
            </w:r>
            <w:r w:rsidRPr="00CD7D2B">
              <w:rPr>
                <w:rFonts w:ascii="Arial" w:hAnsi="Arial" w:cs="Arial"/>
                <w:i/>
                <w:sz w:val="22"/>
                <w:szCs w:val="22"/>
              </w:rPr>
              <w:t xml:space="preserve">destructor </w:t>
            </w:r>
            <w:r w:rsidRPr="00CD7D2B">
              <w:rPr>
                <w:rFonts w:ascii="Arial" w:hAnsi="Arial" w:cs="Arial"/>
                <w:sz w:val="22"/>
                <w:szCs w:val="22"/>
              </w:rPr>
              <w:t xml:space="preserve">virus 1 (VDV1), a member of the species </w:t>
            </w:r>
            <w:r w:rsidRPr="00CD7D2B">
              <w:rPr>
                <w:rFonts w:ascii="Arial" w:hAnsi="Arial" w:cs="Arial"/>
                <w:i/>
                <w:iCs/>
                <w:sz w:val="22"/>
                <w:szCs w:val="22"/>
              </w:rPr>
              <w:t>Varroa destructor virus 1</w:t>
            </w:r>
            <w:r w:rsidRPr="00CD7D2B">
              <w:rPr>
                <w:rFonts w:ascii="Arial" w:hAnsi="Arial" w:cs="Arial"/>
                <w:sz w:val="22"/>
                <w:szCs w:val="22"/>
              </w:rPr>
              <w:t xml:space="preserve"> </w:t>
            </w:r>
            <w:r w:rsidRPr="00CD7D2B">
              <w:rPr>
                <w:rFonts w:ascii="Arial" w:hAnsi="Arial" w:cs="Arial"/>
                <w:color w:val="000000" w:themeColor="text1"/>
                <w:sz w:val="22"/>
                <w:szCs w:val="22"/>
              </w:rPr>
              <w:t xml:space="preserve">was first isolated from </w:t>
            </w:r>
            <w:r w:rsidRPr="00CD7D2B">
              <w:rPr>
                <w:rFonts w:ascii="Arial" w:hAnsi="Arial" w:cs="Arial"/>
                <w:i/>
                <w:color w:val="000000" w:themeColor="text1"/>
                <w:sz w:val="22"/>
                <w:szCs w:val="22"/>
              </w:rPr>
              <w:t>Varroa destructor</w:t>
            </w:r>
            <w:r w:rsidRPr="00CD7D2B">
              <w:rPr>
                <w:rFonts w:ascii="Arial" w:hAnsi="Arial" w:cs="Arial"/>
                <w:color w:val="000000" w:themeColor="text1"/>
                <w:sz w:val="22"/>
                <w:szCs w:val="22"/>
              </w:rPr>
              <w:t xml:space="preserve">, an external parasitic mite of honey bees. Growing evidence shows that VDV1 is capable of causing infection in honeybees.  Further, there is a high level of amino acid identity between the capsid protein of VDV1 and deformed wing virus (DWV), a member of the viral species </w:t>
            </w:r>
            <w:r w:rsidRPr="00CD7D2B">
              <w:rPr>
                <w:rFonts w:ascii="Arial" w:hAnsi="Arial" w:cs="Arial"/>
                <w:i/>
                <w:iCs/>
                <w:color w:val="000000" w:themeColor="text1"/>
                <w:sz w:val="22"/>
                <w:szCs w:val="22"/>
              </w:rPr>
              <w:t>Deformed wing virus</w:t>
            </w:r>
            <w:r w:rsidRPr="00CD7D2B">
              <w:rPr>
                <w:rFonts w:ascii="Arial" w:hAnsi="Arial" w:cs="Arial"/>
                <w:color w:val="000000" w:themeColor="text1"/>
                <w:sz w:val="22"/>
                <w:szCs w:val="22"/>
              </w:rPr>
              <w:t xml:space="preserve"> in the genus </w:t>
            </w:r>
            <w:r w:rsidRPr="00CD7D2B">
              <w:rPr>
                <w:rFonts w:ascii="Arial" w:hAnsi="Arial" w:cs="Arial"/>
                <w:i/>
                <w:iCs/>
                <w:color w:val="000000" w:themeColor="text1"/>
                <w:sz w:val="22"/>
                <w:szCs w:val="22"/>
              </w:rPr>
              <w:t>Iflavirus</w:t>
            </w:r>
            <w:r w:rsidRPr="00CD7D2B">
              <w:rPr>
                <w:rFonts w:ascii="Arial" w:hAnsi="Arial" w:cs="Arial"/>
                <w:color w:val="000000" w:themeColor="text1"/>
                <w:sz w:val="22"/>
                <w:szCs w:val="22"/>
              </w:rPr>
              <w:t xml:space="preserve">, family </w:t>
            </w:r>
            <w:r w:rsidRPr="00CD7D2B">
              <w:rPr>
                <w:rFonts w:ascii="Arial" w:hAnsi="Arial" w:cs="Arial"/>
                <w:i/>
                <w:iCs/>
                <w:color w:val="000000" w:themeColor="text1"/>
                <w:sz w:val="22"/>
                <w:szCs w:val="22"/>
              </w:rPr>
              <w:t>Iflaviridae</w:t>
            </w:r>
            <w:r w:rsidRPr="00CD7D2B">
              <w:rPr>
                <w:rFonts w:ascii="Arial" w:hAnsi="Arial" w:cs="Arial"/>
                <w:color w:val="000000" w:themeColor="text1"/>
                <w:sz w:val="22"/>
                <w:szCs w:val="22"/>
              </w:rPr>
              <w:t xml:space="preserve"> that had been circulating in honeybee populations long before the</w:t>
            </w:r>
            <w:r w:rsidRPr="00CD7D2B">
              <w:rPr>
                <w:rFonts w:ascii="Arial" w:hAnsi="Arial" w:cs="Arial"/>
                <w:i/>
                <w:color w:val="000000" w:themeColor="text1"/>
                <w:sz w:val="22"/>
                <w:szCs w:val="22"/>
              </w:rPr>
              <w:t xml:space="preserve"> V. destructor </w:t>
            </w:r>
            <w:r w:rsidRPr="00CD7D2B">
              <w:rPr>
                <w:rFonts w:ascii="Arial" w:hAnsi="Arial" w:cs="Arial"/>
                <w:color w:val="000000" w:themeColor="text1"/>
                <w:sz w:val="22"/>
                <w:szCs w:val="22"/>
              </w:rPr>
              <w:t>invasion. These findings clearly indicate that VDV1 and DWV are two isolates of the same virus species on the basis of established criteria.  Therefore</w:t>
            </w:r>
            <w:r>
              <w:rPr>
                <w:rFonts w:ascii="Arial" w:hAnsi="Arial" w:cs="Arial"/>
                <w:color w:val="000000" w:themeColor="text1"/>
                <w:sz w:val="22"/>
                <w:szCs w:val="22"/>
              </w:rPr>
              <w:t>, w</w:t>
            </w:r>
            <w:r w:rsidRPr="00915093">
              <w:rPr>
                <w:rFonts w:ascii="Arial" w:hAnsi="Arial" w:cs="Arial"/>
                <w:color w:val="000000" w:themeColor="text1"/>
                <w:sz w:val="22"/>
                <w:szCs w:val="22"/>
              </w:rPr>
              <w:t xml:space="preserve">e are proposing </w:t>
            </w:r>
            <w:r>
              <w:rPr>
                <w:rFonts w:ascii="Arial" w:hAnsi="Arial" w:cs="Arial"/>
                <w:color w:val="000000" w:themeColor="text1"/>
                <w:sz w:val="22"/>
                <w:szCs w:val="22"/>
              </w:rPr>
              <w:t xml:space="preserve">1) </w:t>
            </w:r>
            <w:r w:rsidRPr="00C777F2">
              <w:rPr>
                <w:rFonts w:ascii="Arial" w:hAnsi="Arial" w:cs="Arial"/>
                <w:color w:val="000000" w:themeColor="text1"/>
                <w:sz w:val="22"/>
                <w:szCs w:val="22"/>
              </w:rPr>
              <w:t xml:space="preserve">to remove </w:t>
            </w:r>
            <w:r w:rsidRPr="00226E24">
              <w:rPr>
                <w:rFonts w:ascii="Arial" w:hAnsi="Arial" w:cs="Arial"/>
                <w:i/>
                <w:iCs/>
                <w:sz w:val="22"/>
                <w:szCs w:val="22"/>
              </w:rPr>
              <w:t>Varroa destructor virus 1</w:t>
            </w:r>
            <w:r w:rsidRPr="00C777F2">
              <w:rPr>
                <w:rFonts w:ascii="Arial" w:hAnsi="Arial" w:cs="Arial"/>
                <w:color w:val="000000" w:themeColor="text1"/>
                <w:sz w:val="22"/>
                <w:szCs w:val="22"/>
              </w:rPr>
              <w:t xml:space="preserve"> from the species list of the </w:t>
            </w:r>
            <w:r w:rsidRPr="00D415CE">
              <w:rPr>
                <w:rFonts w:ascii="Arial" w:hAnsi="Arial" w:cs="Arial"/>
                <w:i/>
                <w:color w:val="000000" w:themeColor="text1"/>
                <w:sz w:val="22"/>
                <w:szCs w:val="22"/>
              </w:rPr>
              <w:t>Iflavirus</w:t>
            </w:r>
            <w:r w:rsidRPr="00C777F2">
              <w:rPr>
                <w:rFonts w:ascii="Arial" w:hAnsi="Arial" w:cs="Arial"/>
                <w:color w:val="000000" w:themeColor="text1"/>
                <w:sz w:val="22"/>
                <w:szCs w:val="22"/>
              </w:rPr>
              <w:t xml:space="preserve"> genus, </w:t>
            </w:r>
            <w:r w:rsidRPr="00D415CE">
              <w:rPr>
                <w:rFonts w:ascii="Arial" w:hAnsi="Arial" w:cs="Arial"/>
                <w:i/>
                <w:color w:val="000000" w:themeColor="text1"/>
                <w:sz w:val="22"/>
                <w:szCs w:val="22"/>
              </w:rPr>
              <w:t>Iflaviridae</w:t>
            </w:r>
            <w:r w:rsidRPr="00C777F2">
              <w:rPr>
                <w:rFonts w:ascii="Arial" w:hAnsi="Arial" w:cs="Arial"/>
                <w:color w:val="000000" w:themeColor="text1"/>
                <w:sz w:val="22"/>
                <w:szCs w:val="22"/>
              </w:rPr>
              <w:t xml:space="preserve"> family</w:t>
            </w:r>
            <w:r>
              <w:rPr>
                <w:rFonts w:ascii="Arial" w:hAnsi="Arial" w:cs="Arial"/>
                <w:color w:val="000000" w:themeColor="text1"/>
                <w:sz w:val="22"/>
                <w:szCs w:val="22"/>
              </w:rPr>
              <w:t>.</w:t>
            </w:r>
          </w:p>
          <w:p w14:paraId="2AB201D8" w14:textId="380A577C" w:rsidR="00A174CC" w:rsidRPr="00AC773B" w:rsidRDefault="00A174CC">
            <w:pPr>
              <w:rPr>
                <w:rFonts w:ascii="Arial" w:hAnsi="Arial" w:cs="Arial"/>
                <w:color w:val="000000" w:themeColor="text1"/>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10D29A4F"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5B4CC06F" w14:textId="77777777" w:rsidR="00CD7D2B" w:rsidRDefault="00CD7D2B" w:rsidP="00CD7D2B">
                  <w:pPr>
                    <w:rPr>
                      <w:rFonts w:ascii="Arial" w:hAnsi="Arial" w:cs="Arial"/>
                      <w:color w:val="000000" w:themeColor="text1"/>
                      <w:sz w:val="22"/>
                      <w:szCs w:val="22"/>
                    </w:rPr>
                  </w:pPr>
                </w:p>
                <w:p w14:paraId="551FED3C" w14:textId="02964E76" w:rsidR="00CD7D2B" w:rsidRPr="00CD7D2B" w:rsidRDefault="00CD7D2B" w:rsidP="00CD7D2B">
                  <w:pPr>
                    <w:rPr>
                      <w:rFonts w:ascii="Arial" w:hAnsi="Arial" w:cs="Arial"/>
                      <w:color w:val="000000" w:themeColor="text1"/>
                      <w:sz w:val="22"/>
                      <w:szCs w:val="22"/>
                    </w:rPr>
                  </w:pPr>
                  <w:r w:rsidRPr="00CD7D2B">
                    <w:rPr>
                      <w:rFonts w:ascii="Arial" w:hAnsi="Arial" w:cs="Arial"/>
                      <w:color w:val="000000" w:themeColor="text1"/>
                      <w:sz w:val="22"/>
                      <w:szCs w:val="22"/>
                    </w:rPr>
                    <w:t xml:space="preserve">Species demarcation criteria have already been established for the members of the genus Iflavirus: 1) natural host range: species can be differentiated on the basis of their natural host range; and 2) sequence identity between the capsid proteins (CPs) of isolates and strains of a species is above 90%. </w:t>
                  </w:r>
                </w:p>
                <w:p w14:paraId="44DCEBFE" w14:textId="77777777" w:rsidR="00CD7D2B" w:rsidRPr="00CD7D2B" w:rsidRDefault="00CD7D2B" w:rsidP="00CD7D2B">
                  <w:pPr>
                    <w:rPr>
                      <w:rFonts w:ascii="Arial" w:hAnsi="Arial" w:cs="Arial"/>
                      <w:color w:val="000000" w:themeColor="text1"/>
                      <w:sz w:val="22"/>
                      <w:szCs w:val="22"/>
                    </w:rPr>
                  </w:pPr>
                </w:p>
                <w:p w14:paraId="6A5636E7" w14:textId="77777777" w:rsidR="00CD7D2B" w:rsidRPr="00CD7D2B" w:rsidRDefault="00CD7D2B" w:rsidP="00CD7D2B">
                  <w:pPr>
                    <w:rPr>
                      <w:rFonts w:ascii="Arial" w:hAnsi="Arial" w:cs="Arial"/>
                      <w:color w:val="000000" w:themeColor="text1"/>
                      <w:sz w:val="22"/>
                      <w:szCs w:val="22"/>
                    </w:rPr>
                  </w:pPr>
                  <w:r w:rsidRPr="00CD7D2B">
                    <w:rPr>
                      <w:rFonts w:ascii="Arial" w:hAnsi="Arial" w:cs="Arial"/>
                      <w:color w:val="000000" w:themeColor="text1"/>
                      <w:sz w:val="22"/>
                      <w:szCs w:val="22"/>
                    </w:rPr>
                    <w:t xml:space="preserve">Characterization of </w:t>
                  </w:r>
                  <w:r w:rsidRPr="00CD7D2B">
                    <w:rPr>
                      <w:rFonts w:ascii="Arial" w:hAnsi="Arial" w:cs="Arial"/>
                      <w:i/>
                      <w:color w:val="000000" w:themeColor="text1"/>
                      <w:sz w:val="22"/>
                      <w:szCs w:val="22"/>
                    </w:rPr>
                    <w:t>Varroa destructor</w:t>
                  </w:r>
                  <w:r w:rsidRPr="00CD7D2B">
                    <w:rPr>
                      <w:rFonts w:ascii="Arial" w:hAnsi="Arial" w:cs="Arial"/>
                      <w:color w:val="000000" w:themeColor="text1"/>
                      <w:sz w:val="22"/>
                      <w:szCs w:val="22"/>
                    </w:rPr>
                    <w:t xml:space="preserve"> virus 1 (VDV1) and its complete sequence (exemplar GenBank accession: AY251269) were published by Ongus et al., (2004).  The virus was first isolated from </w:t>
                  </w:r>
                  <w:r w:rsidRPr="00CD7D2B">
                    <w:rPr>
                      <w:rFonts w:ascii="Arial" w:hAnsi="Arial" w:cs="Arial"/>
                      <w:i/>
                      <w:color w:val="000000" w:themeColor="text1"/>
                      <w:sz w:val="22"/>
                      <w:szCs w:val="22"/>
                    </w:rPr>
                    <w:t xml:space="preserve">Varroa destructor, </w:t>
                  </w:r>
                  <w:r w:rsidRPr="00CD7D2B">
                    <w:rPr>
                      <w:rFonts w:ascii="Arial" w:hAnsi="Arial" w:cs="Arial"/>
                      <w:color w:val="000000" w:themeColor="text1"/>
                      <w:sz w:val="22"/>
                      <w:szCs w:val="22"/>
                    </w:rPr>
                    <w:t xml:space="preserve">an external parasitic mite that attacks honey bees </w:t>
                  </w:r>
                  <w:r w:rsidRPr="00CD7D2B">
                    <w:rPr>
                      <w:rFonts w:ascii="Arial" w:hAnsi="Arial" w:cs="Arial"/>
                      <w:i/>
                      <w:color w:val="000000" w:themeColor="text1"/>
                      <w:sz w:val="22"/>
                      <w:szCs w:val="22"/>
                    </w:rPr>
                    <w:t>Apis mellifera</w:t>
                  </w:r>
                  <w:r w:rsidRPr="00CD7D2B">
                    <w:rPr>
                      <w:rFonts w:ascii="Arial" w:hAnsi="Arial" w:cs="Arial"/>
                      <w:color w:val="000000" w:themeColor="text1"/>
                      <w:sz w:val="22"/>
                      <w:szCs w:val="22"/>
                    </w:rPr>
                    <w:t xml:space="preserve"> and </w:t>
                  </w:r>
                  <w:r w:rsidRPr="00CD7D2B">
                    <w:rPr>
                      <w:rFonts w:ascii="Arial" w:hAnsi="Arial" w:cs="Arial"/>
                      <w:i/>
                      <w:color w:val="000000" w:themeColor="text1"/>
                      <w:sz w:val="22"/>
                      <w:szCs w:val="22"/>
                    </w:rPr>
                    <w:t>Apis cerana</w:t>
                  </w:r>
                  <w:r w:rsidRPr="00CD7D2B">
                    <w:rPr>
                      <w:rFonts w:ascii="Arial" w:hAnsi="Arial" w:cs="Arial"/>
                      <w:color w:val="000000" w:themeColor="text1"/>
                      <w:sz w:val="22"/>
                      <w:szCs w:val="22"/>
                    </w:rPr>
                    <w:t>.  A proposal to create the species</w:t>
                  </w:r>
                  <w:r w:rsidRPr="00CD7D2B">
                    <w:rPr>
                      <w:rFonts w:ascii="Arial" w:hAnsi="Arial" w:cs="Arial"/>
                      <w:i/>
                      <w:color w:val="000000" w:themeColor="text1"/>
                      <w:sz w:val="22"/>
                      <w:szCs w:val="22"/>
                    </w:rPr>
                    <w:t xml:space="preserve"> Varroa destructor</w:t>
                  </w:r>
                  <w:r w:rsidRPr="00CD7D2B">
                    <w:rPr>
                      <w:rFonts w:ascii="Arial" w:hAnsi="Arial" w:cs="Arial"/>
                      <w:color w:val="000000" w:themeColor="text1"/>
                      <w:sz w:val="22"/>
                      <w:szCs w:val="22"/>
                    </w:rPr>
                    <w:t xml:space="preserve"> virus</w:t>
                  </w:r>
                  <w:ins w:id="1" w:author="Chen, Judy -ARS" w:date="2021-08-12T17:29:00Z">
                    <w:r w:rsidRPr="00CD7D2B">
                      <w:rPr>
                        <w:rFonts w:ascii="Arial" w:hAnsi="Arial" w:cs="Arial"/>
                        <w:color w:val="000000" w:themeColor="text1"/>
                        <w:sz w:val="22"/>
                        <w:szCs w:val="22"/>
                      </w:rPr>
                      <w:t xml:space="preserve"> </w:t>
                    </w:r>
                  </w:ins>
                  <w:del w:id="2" w:author="Chen, Judy -ARS" w:date="2021-08-12T17:29:00Z">
                    <w:r w:rsidRPr="00CD7D2B" w:rsidDel="003D18DD">
                      <w:rPr>
                        <w:rFonts w:ascii="Arial" w:hAnsi="Arial" w:cs="Arial"/>
                        <w:i/>
                        <w:iCs/>
                        <w:color w:val="000000" w:themeColor="text1"/>
                        <w:sz w:val="22"/>
                        <w:szCs w:val="22"/>
                      </w:rPr>
                      <w:delText>-</w:delText>
                    </w:r>
                  </w:del>
                  <w:r w:rsidRPr="00CD7D2B">
                    <w:rPr>
                      <w:rFonts w:ascii="Arial" w:hAnsi="Arial" w:cs="Arial"/>
                      <w:i/>
                      <w:iCs/>
                      <w:color w:val="000000" w:themeColor="text1"/>
                      <w:sz w:val="22"/>
                      <w:szCs w:val="22"/>
                    </w:rPr>
                    <w:t>1</w:t>
                  </w:r>
                  <w:r w:rsidRPr="00CD7D2B">
                    <w:rPr>
                      <w:rFonts w:ascii="Arial" w:hAnsi="Arial" w:cs="Arial"/>
                      <w:color w:val="000000" w:themeColor="text1"/>
                      <w:sz w:val="22"/>
                      <w:szCs w:val="22"/>
                    </w:rPr>
                    <w:t xml:space="preserve"> as well as </w:t>
                  </w:r>
                  <w:r w:rsidRPr="00CD7D2B">
                    <w:rPr>
                      <w:rFonts w:ascii="Arial" w:hAnsi="Arial" w:cs="Arial"/>
                      <w:i/>
                      <w:iCs/>
                      <w:color w:val="000000" w:themeColor="text1"/>
                      <w:sz w:val="22"/>
                      <w:szCs w:val="22"/>
                    </w:rPr>
                    <w:t>Deformed wing virus</w:t>
                  </w:r>
                  <w:r w:rsidRPr="00CD7D2B">
                    <w:rPr>
                      <w:rFonts w:ascii="Arial" w:hAnsi="Arial" w:cs="Arial"/>
                      <w:color w:val="000000" w:themeColor="text1"/>
                      <w:sz w:val="22"/>
                      <w:szCs w:val="22"/>
                    </w:rPr>
                    <w:t xml:space="preserve"> (exemplars GenBank accessions AY292384 and AJ489744) (Lanzi et al., 2006), which had been circulating in </w:t>
                  </w:r>
                  <w:r w:rsidRPr="00CD7D2B">
                    <w:rPr>
                      <w:rFonts w:ascii="Arial" w:hAnsi="Arial" w:cs="Arial"/>
                      <w:i/>
                      <w:color w:val="000000" w:themeColor="text1"/>
                      <w:sz w:val="22"/>
                      <w:szCs w:val="22"/>
                    </w:rPr>
                    <w:t xml:space="preserve">A.mellifera </w:t>
                  </w:r>
                  <w:r w:rsidRPr="00CD7D2B">
                    <w:rPr>
                      <w:rFonts w:ascii="Arial" w:hAnsi="Arial" w:cs="Arial"/>
                      <w:color w:val="000000" w:themeColor="text1"/>
                      <w:sz w:val="22"/>
                      <w:szCs w:val="22"/>
                    </w:rPr>
                    <w:t xml:space="preserve">populations long before the </w:t>
                  </w:r>
                  <w:r w:rsidRPr="00CD7D2B">
                    <w:rPr>
                      <w:rFonts w:ascii="Arial" w:hAnsi="Arial" w:cs="Arial"/>
                      <w:i/>
                      <w:color w:val="000000" w:themeColor="text1"/>
                      <w:sz w:val="22"/>
                      <w:szCs w:val="22"/>
                    </w:rPr>
                    <w:t>Varroa</w:t>
                  </w:r>
                  <w:r w:rsidRPr="00CD7D2B">
                    <w:rPr>
                      <w:rFonts w:ascii="Arial" w:hAnsi="Arial" w:cs="Arial"/>
                      <w:color w:val="000000" w:themeColor="text1"/>
                      <w:sz w:val="22"/>
                      <w:szCs w:val="22"/>
                    </w:rPr>
                    <w:t xml:space="preserve"> invasion as two independent species in the genus </w:t>
                  </w:r>
                  <w:r w:rsidRPr="00CD7D2B">
                    <w:rPr>
                      <w:rFonts w:ascii="Arial" w:hAnsi="Arial" w:cs="Arial"/>
                      <w:i/>
                      <w:color w:val="000000" w:themeColor="text1"/>
                      <w:sz w:val="22"/>
                      <w:szCs w:val="22"/>
                    </w:rPr>
                    <w:t>Iflavirus</w:t>
                  </w:r>
                  <w:r w:rsidRPr="00CD7D2B">
                    <w:rPr>
                      <w:rFonts w:ascii="Arial" w:hAnsi="Arial" w:cs="Arial"/>
                      <w:color w:val="000000" w:themeColor="text1"/>
                      <w:sz w:val="22"/>
                      <w:szCs w:val="22"/>
                    </w:rPr>
                    <w:t xml:space="preserve">, family </w:t>
                  </w:r>
                  <w:r w:rsidRPr="00CD7D2B">
                    <w:rPr>
                      <w:rFonts w:ascii="Arial" w:hAnsi="Arial" w:cs="Arial"/>
                      <w:i/>
                      <w:color w:val="000000" w:themeColor="text1"/>
                      <w:sz w:val="22"/>
                      <w:szCs w:val="22"/>
                    </w:rPr>
                    <w:t>Iflaviridae</w:t>
                  </w:r>
                  <w:r w:rsidRPr="00CD7D2B">
                    <w:rPr>
                      <w:rFonts w:ascii="Arial" w:hAnsi="Arial" w:cs="Arial"/>
                      <w:color w:val="000000" w:themeColor="text1"/>
                      <w:sz w:val="22"/>
                      <w:szCs w:val="22"/>
                    </w:rPr>
                    <w:t xml:space="preserve"> was submitted in 2005 with code 2005.120I.04. </w:t>
                  </w:r>
                </w:p>
                <w:p w14:paraId="08852EA3" w14:textId="77777777" w:rsidR="00CD7D2B" w:rsidRPr="00CD7D2B" w:rsidRDefault="00CD7D2B" w:rsidP="00CD7D2B">
                  <w:pPr>
                    <w:rPr>
                      <w:rFonts w:ascii="Arial" w:hAnsi="Arial" w:cs="Arial"/>
                      <w:color w:val="000000" w:themeColor="text1"/>
                      <w:sz w:val="22"/>
                      <w:szCs w:val="22"/>
                    </w:rPr>
                  </w:pPr>
                </w:p>
                <w:p w14:paraId="5029904B" w14:textId="70870529" w:rsidR="00A174CC" w:rsidRPr="002170DD" w:rsidRDefault="00CD7D2B">
                  <w:pPr>
                    <w:rPr>
                      <w:rFonts w:ascii="Arial" w:hAnsi="Arial" w:cs="Arial"/>
                      <w:color w:val="000000" w:themeColor="text1"/>
                      <w:sz w:val="22"/>
                      <w:szCs w:val="22"/>
                    </w:rPr>
                  </w:pPr>
                  <w:r w:rsidRPr="00CD7D2B">
                    <w:rPr>
                      <w:rFonts w:ascii="Arial" w:hAnsi="Arial" w:cs="Arial"/>
                      <w:color w:val="000000" w:themeColor="text1"/>
                      <w:sz w:val="22"/>
                      <w:szCs w:val="22"/>
                    </w:rPr>
                    <w:t xml:space="preserve">Over the past decade, accumulated scientific evidence clearly showed that VDV1 is  capable of causing infection in honey bees and therefore many scientific publications has referred VDV1 as DWV Type B.  The alignment of capsid proteins present in the N-terminal region of the polyprotein revealed that sequences of VDV1 and DWV share 97% amino acid identity. Phylogenetic analyses of the amino acid sequences of the polyprotein of iflaviruses revealed that VDV1, DWV and DWV Type C which is a DWV variant more recently found in honey bees in the UK (exemplar </w:t>
                  </w:r>
                  <w:r w:rsidRPr="00CD7D2B">
                    <w:rPr>
                      <w:rFonts w:ascii="Arial" w:hAnsi="Arial" w:cs="Arial"/>
                      <w:color w:val="000000" w:themeColor="text1"/>
                      <w:sz w:val="22"/>
                      <w:szCs w:val="22"/>
                      <w:lang w:val="en-GB"/>
                    </w:rPr>
                    <w:t xml:space="preserve">EBI accession </w:t>
                  </w:r>
                  <w:r w:rsidRPr="00CD7D2B">
                    <w:rPr>
                      <w:rFonts w:ascii="Arial" w:hAnsi="Arial" w:cs="Arial"/>
                      <w:color w:val="000000" w:themeColor="text1"/>
                      <w:sz w:val="22"/>
                      <w:szCs w:val="22"/>
                    </w:rPr>
                    <w:t>CEND01000001 (Mordecai et al., 2016), form a monophyletic clade separated from other Iflaviruses (Figure 1). High amino acid identity between capsid proteins of DWV, VDV1 and DWV Type C (at least 90%) and the same principal host species (</w:t>
                  </w:r>
                  <w:r w:rsidRPr="00CD7D2B">
                    <w:rPr>
                      <w:rFonts w:ascii="Arial" w:hAnsi="Arial" w:cs="Arial"/>
                      <w:i/>
                      <w:color w:val="000000" w:themeColor="text1"/>
                      <w:sz w:val="22"/>
                      <w:szCs w:val="22"/>
                    </w:rPr>
                    <w:t>Apis mellifera</w:t>
                  </w:r>
                  <w:r w:rsidRPr="00CD7D2B">
                    <w:rPr>
                      <w:rFonts w:ascii="Arial" w:hAnsi="Arial" w:cs="Arial"/>
                      <w:color w:val="000000" w:themeColor="text1"/>
                      <w:sz w:val="22"/>
                      <w:szCs w:val="22"/>
                    </w:rPr>
                    <w:t xml:space="preserve">) clearly indicate that these isolates belong to the same virus species on the basis of established criteria. Therefore we are proposing 1) to remove </w:t>
                  </w:r>
                  <w:r w:rsidRPr="00CD7D2B">
                    <w:rPr>
                      <w:rFonts w:ascii="Arial" w:hAnsi="Arial" w:cs="Arial"/>
                      <w:i/>
                      <w:iCs/>
                      <w:sz w:val="22"/>
                      <w:szCs w:val="22"/>
                    </w:rPr>
                    <w:t>Varroa destructor virus 1</w:t>
                  </w:r>
                  <w:r w:rsidRPr="00CD7D2B">
                    <w:rPr>
                      <w:rFonts w:ascii="Arial" w:hAnsi="Arial" w:cs="Arial"/>
                      <w:color w:val="000000" w:themeColor="text1"/>
                      <w:sz w:val="22"/>
                      <w:szCs w:val="22"/>
                    </w:rPr>
                    <w:t xml:space="preserve"> from the species list of the </w:t>
                  </w:r>
                  <w:r w:rsidRPr="00CD7D2B">
                    <w:rPr>
                      <w:rFonts w:ascii="Arial" w:hAnsi="Arial" w:cs="Arial"/>
                      <w:i/>
                      <w:iCs/>
                      <w:color w:val="000000" w:themeColor="text1"/>
                      <w:sz w:val="22"/>
                      <w:szCs w:val="22"/>
                    </w:rPr>
                    <w:t>Iflavirus</w:t>
                  </w:r>
                  <w:r w:rsidRPr="00CD7D2B">
                    <w:rPr>
                      <w:rFonts w:ascii="Arial" w:hAnsi="Arial" w:cs="Arial"/>
                      <w:color w:val="000000" w:themeColor="text1"/>
                      <w:sz w:val="22"/>
                      <w:szCs w:val="22"/>
                    </w:rPr>
                    <w:t xml:space="preserve"> genus, </w:t>
                  </w:r>
                  <w:r w:rsidRPr="00CD7D2B">
                    <w:rPr>
                      <w:rFonts w:ascii="Arial" w:hAnsi="Arial" w:cs="Arial"/>
                      <w:i/>
                      <w:iCs/>
                      <w:color w:val="000000" w:themeColor="text1"/>
                      <w:sz w:val="22"/>
                      <w:szCs w:val="22"/>
                    </w:rPr>
                    <w:t>Iflaviridae</w:t>
                  </w:r>
                  <w:r w:rsidRPr="00CD7D2B">
                    <w:rPr>
                      <w:rFonts w:ascii="Arial" w:hAnsi="Arial" w:cs="Arial"/>
                      <w:color w:val="000000" w:themeColor="text1"/>
                      <w:sz w:val="22"/>
                      <w:szCs w:val="22"/>
                    </w:rPr>
                    <w:t xml:space="preserve"> family.</w:t>
                  </w:r>
                  <w:r>
                    <w:rPr>
                      <w:rFonts w:ascii="Arial" w:hAnsi="Arial" w:cs="Arial"/>
                      <w:color w:val="000000" w:themeColor="text1"/>
                      <w:sz w:val="22"/>
                      <w:szCs w:val="22"/>
                    </w:rPr>
                    <w:t xml:space="preserve"> </w:t>
                  </w:r>
                  <w:r w:rsidR="002170DD">
                    <w:rPr>
                      <w:rFonts w:ascii="Arial" w:hAnsi="Arial" w:cs="Arial"/>
                      <w:color w:val="000000" w:themeColor="text1"/>
                      <w:sz w:val="22"/>
                      <w:szCs w:val="22"/>
                    </w:rPr>
                    <w:t xml:space="preserve">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2747B32F" w14:textId="57A6C08D" w:rsidR="00A174CC" w:rsidRDefault="00460732">
      <w:pPr>
        <w:rPr>
          <w:rFonts w:ascii="Arial" w:hAnsi="Arial" w:cs="Arial"/>
          <w:b/>
          <w:sz w:val="22"/>
          <w:szCs w:val="22"/>
        </w:rPr>
      </w:pPr>
      <w:r>
        <w:rPr>
          <w:rFonts w:ascii="Arial" w:hAnsi="Arial" w:cs="Arial"/>
          <w:b/>
          <w:noProof/>
          <w:sz w:val="22"/>
          <w:szCs w:val="22"/>
        </w:rPr>
        <w:lastRenderedPageBreak/>
        <w:drawing>
          <wp:inline distT="0" distB="0" distL="0" distR="0" wp14:anchorId="3335D00B" wp14:editId="0EEC7FAB">
            <wp:extent cx="5731510" cy="62928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_Iflaviruses polyprotein tree (b).tif"/>
                    <pic:cNvPicPr/>
                  </pic:nvPicPr>
                  <pic:blipFill rotWithShape="1">
                    <a:blip r:embed="rId15" cstate="print">
                      <a:extLst>
                        <a:ext uri="{28A0092B-C50C-407E-A947-70E740481C1C}">
                          <a14:useLocalDpi xmlns:a14="http://schemas.microsoft.com/office/drawing/2010/main" val="0"/>
                        </a:ext>
                      </a:extLst>
                    </a:blip>
                    <a:srcRect t="8475" b="6687"/>
                    <a:stretch/>
                  </pic:blipFill>
                  <pic:spPr bwMode="auto">
                    <a:xfrm>
                      <a:off x="0" y="0"/>
                      <a:ext cx="5749373" cy="6312462"/>
                    </a:xfrm>
                    <a:prstGeom prst="rect">
                      <a:avLst/>
                    </a:prstGeom>
                    <a:ln>
                      <a:noFill/>
                    </a:ln>
                    <a:extLst>
                      <a:ext uri="{53640926-AAD7-44D8-BBD7-CCE9431645EC}">
                        <a14:shadowObscured xmlns:a14="http://schemas.microsoft.com/office/drawing/2010/main"/>
                      </a:ext>
                    </a:extLst>
                  </pic:spPr>
                </pic:pic>
              </a:graphicData>
            </a:graphic>
          </wp:inline>
        </w:drawing>
      </w:r>
    </w:p>
    <w:p w14:paraId="04B1DD3B" w14:textId="2C44414B" w:rsidR="00A174CC" w:rsidRDefault="00A174CC">
      <w:pPr>
        <w:rPr>
          <w:rFonts w:ascii="Arial" w:hAnsi="Arial" w:cs="Arial"/>
          <w:b/>
          <w:sz w:val="22"/>
          <w:szCs w:val="22"/>
        </w:rPr>
      </w:pPr>
    </w:p>
    <w:p w14:paraId="2983F08A" w14:textId="3F0AC3F9" w:rsidR="009B6831" w:rsidRPr="00AC773B" w:rsidRDefault="009B6831" w:rsidP="009B6831">
      <w:pPr>
        <w:pStyle w:val="MDPI51figurecaption"/>
        <w:ind w:left="0"/>
        <w:rPr>
          <w:rFonts w:ascii="Arial" w:hAnsi="Arial" w:cs="Arial"/>
          <w:sz w:val="22"/>
          <w:szCs w:val="22"/>
        </w:rPr>
      </w:pPr>
      <w:r w:rsidRPr="00AC773B">
        <w:rPr>
          <w:rFonts w:ascii="Arial" w:hAnsi="Arial" w:cs="Arial"/>
          <w:b/>
          <w:sz w:val="22"/>
          <w:szCs w:val="22"/>
        </w:rPr>
        <w:t xml:space="preserve">Figure </w:t>
      </w:r>
      <w:r w:rsidR="00DB5643" w:rsidRPr="00AC773B">
        <w:rPr>
          <w:rFonts w:ascii="Arial" w:hAnsi="Arial" w:cs="Arial"/>
          <w:b/>
          <w:sz w:val="22"/>
          <w:szCs w:val="22"/>
        </w:rPr>
        <w:t>1</w:t>
      </w:r>
      <w:r w:rsidRPr="00AC773B">
        <w:rPr>
          <w:rFonts w:ascii="Arial" w:hAnsi="Arial" w:cs="Arial"/>
          <w:b/>
          <w:sz w:val="22"/>
          <w:szCs w:val="22"/>
        </w:rPr>
        <w:t xml:space="preserve">. </w:t>
      </w:r>
      <w:r w:rsidRPr="00AC773B">
        <w:rPr>
          <w:rFonts w:ascii="Arial" w:hAnsi="Arial" w:cs="Arial"/>
          <w:sz w:val="22"/>
          <w:szCs w:val="22"/>
        </w:rPr>
        <w:t xml:space="preserve">Phylogenetic tree of </w:t>
      </w:r>
      <w:r w:rsidRPr="00AC773B">
        <w:rPr>
          <w:rFonts w:ascii="Arial" w:hAnsi="Arial" w:cs="Arial"/>
          <w:iCs/>
          <w:sz w:val="22"/>
          <w:szCs w:val="22"/>
        </w:rPr>
        <w:t>iflaviruses</w:t>
      </w:r>
      <w:r w:rsidRPr="00AC773B">
        <w:rPr>
          <w:rFonts w:ascii="Arial" w:hAnsi="Arial" w:cs="Arial"/>
          <w:sz w:val="22"/>
          <w:szCs w:val="22"/>
        </w:rPr>
        <w:t xml:space="preserve">.  The phylogenetic analysis was conducted in MEGA 7 based on the amino acid sequences of the polyprotein. The tree was constructed by the maximum likelihood method.  The tree is drawn to scale, with branch lengths measured using the same units as those of the evolutionary distances that are used to infer the phylogenetic tree. The scale bar shows the number of substitutions per base. The reliability of the tree topology was determined by the bootstrap analysis (1,000 replicates).  </w:t>
      </w:r>
      <w:r w:rsidR="00BD3F44" w:rsidRPr="00AC773B">
        <w:rPr>
          <w:rFonts w:ascii="Arial" w:hAnsi="Arial" w:cs="Arial"/>
          <w:sz w:val="22"/>
          <w:szCs w:val="22"/>
        </w:rPr>
        <w:t xml:space="preserve">The clade containing three types of </w:t>
      </w:r>
      <w:r w:rsidR="00A379CC" w:rsidRPr="00AC773B">
        <w:rPr>
          <w:rFonts w:ascii="Arial" w:hAnsi="Arial" w:cs="Arial"/>
          <w:sz w:val="22"/>
          <w:szCs w:val="22"/>
        </w:rPr>
        <w:t>d</w:t>
      </w:r>
      <w:r w:rsidR="00BD3F44" w:rsidRPr="00AC773B">
        <w:rPr>
          <w:rFonts w:ascii="Arial" w:hAnsi="Arial" w:cs="Arial"/>
          <w:sz w:val="22"/>
          <w:szCs w:val="22"/>
        </w:rPr>
        <w:t xml:space="preserve">eformed wing virus is encircled. </w:t>
      </w:r>
      <w:r w:rsidRPr="00AC773B">
        <w:rPr>
          <w:rFonts w:ascii="Arial" w:hAnsi="Arial" w:cs="Arial"/>
          <w:sz w:val="22"/>
          <w:szCs w:val="22"/>
        </w:rPr>
        <w:t xml:space="preserve">The bootstrap values that were greater than 60% were given at the nodes.  The names and accession numbers of the </w:t>
      </w:r>
      <w:r w:rsidR="00D269EC" w:rsidRPr="00AC773B">
        <w:rPr>
          <w:rFonts w:ascii="Arial" w:hAnsi="Arial" w:cs="Arial"/>
          <w:i/>
          <w:sz w:val="22"/>
          <w:szCs w:val="22"/>
        </w:rPr>
        <w:t>I</w:t>
      </w:r>
      <w:r w:rsidRPr="00AC773B">
        <w:rPr>
          <w:rFonts w:ascii="Arial" w:hAnsi="Arial" w:cs="Arial"/>
          <w:i/>
          <w:sz w:val="22"/>
          <w:szCs w:val="22"/>
        </w:rPr>
        <w:t>flavirus</w:t>
      </w:r>
      <w:r w:rsidRPr="00AC773B">
        <w:rPr>
          <w:rFonts w:ascii="Arial" w:hAnsi="Arial" w:cs="Arial"/>
          <w:sz w:val="22"/>
          <w:szCs w:val="22"/>
        </w:rPr>
        <w:t xml:space="preserve"> tax</w:t>
      </w:r>
      <w:r w:rsidR="00A379CC" w:rsidRPr="00AC773B">
        <w:rPr>
          <w:rFonts w:ascii="Arial" w:hAnsi="Arial" w:cs="Arial"/>
          <w:sz w:val="22"/>
          <w:szCs w:val="22"/>
        </w:rPr>
        <w:t>on</w:t>
      </w:r>
      <w:r w:rsidRPr="00AC773B">
        <w:rPr>
          <w:rFonts w:ascii="Arial" w:hAnsi="Arial" w:cs="Arial"/>
          <w:sz w:val="22"/>
          <w:szCs w:val="22"/>
        </w:rPr>
        <w:t xml:space="preserve"> are shown. </w:t>
      </w:r>
    </w:p>
    <w:p w14:paraId="5189AB78" w14:textId="77777777" w:rsidR="009B6831" w:rsidRDefault="009B6831">
      <w:pPr>
        <w:rPr>
          <w:rFonts w:ascii="Arial" w:hAnsi="Arial" w:cs="Arial"/>
          <w:b/>
          <w:sz w:val="22"/>
          <w:szCs w:val="22"/>
        </w:rPr>
      </w:pPr>
    </w:p>
    <w:p w14:paraId="3680DB07" w14:textId="77777777" w:rsidR="00A174CC" w:rsidRDefault="00A174CC">
      <w:pPr>
        <w:rPr>
          <w:rFonts w:ascii="Arial" w:hAnsi="Arial" w:cs="Arial"/>
          <w:b/>
          <w:sz w:val="22"/>
          <w:szCs w:val="22"/>
        </w:rPr>
      </w:pPr>
    </w:p>
    <w:p w14:paraId="085F7709" w14:textId="77777777" w:rsidR="00A174CC" w:rsidRDefault="00A174CC">
      <w:pPr>
        <w:rPr>
          <w:rFonts w:ascii="Arial" w:hAnsi="Arial" w:cs="Arial"/>
          <w:b/>
          <w:sz w:val="22"/>
          <w:szCs w:val="22"/>
        </w:rPr>
      </w:pPr>
    </w:p>
    <w:p w14:paraId="51663F6D" w14:textId="77777777" w:rsidR="00A174CC" w:rsidRDefault="00A174CC">
      <w:pPr>
        <w:rPr>
          <w:rFonts w:ascii="Arial" w:hAnsi="Arial" w:cs="Arial"/>
          <w:b/>
          <w:sz w:val="22"/>
          <w:szCs w:val="22"/>
        </w:rPr>
      </w:pPr>
    </w:p>
    <w:p w14:paraId="5A9C2A6A" w14:textId="77777777" w:rsidR="00A174CC" w:rsidRDefault="00A174CC">
      <w:pPr>
        <w:rPr>
          <w:rFonts w:ascii="Arial" w:hAnsi="Arial" w:cs="Arial"/>
          <w:b/>
          <w:sz w:val="22"/>
          <w:szCs w:val="22"/>
        </w:rPr>
      </w:pPr>
    </w:p>
    <w:p w14:paraId="3413FAFA"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63C2E374" w14:textId="77777777" w:rsidR="00E10BED" w:rsidRDefault="00E10BED" w:rsidP="00E10BED">
      <w:pPr>
        <w:pStyle w:val="BodyTextIndent"/>
        <w:ind w:left="288" w:hanging="288"/>
        <w:rPr>
          <w:rFonts w:ascii="Arial" w:hAnsi="Arial" w:cs="Arial"/>
          <w:color w:val="000000"/>
          <w:szCs w:val="24"/>
        </w:rPr>
      </w:pPr>
    </w:p>
    <w:p w14:paraId="3B3099F6" w14:textId="16623E08" w:rsidR="008674B8" w:rsidRPr="00AD3D6E" w:rsidRDefault="008674B8" w:rsidP="00E10BED">
      <w:pPr>
        <w:pStyle w:val="BodyTextIndent"/>
        <w:ind w:left="288" w:hanging="288"/>
        <w:rPr>
          <w:rFonts w:ascii="Arial" w:hAnsi="Arial" w:cs="Arial"/>
          <w:color w:val="000000"/>
          <w:sz w:val="22"/>
          <w:szCs w:val="22"/>
        </w:rPr>
      </w:pPr>
      <w:r w:rsidRPr="00AD3D6E">
        <w:rPr>
          <w:rFonts w:ascii="Arial" w:hAnsi="Arial" w:cs="Arial"/>
          <w:color w:val="000000"/>
          <w:sz w:val="22"/>
          <w:szCs w:val="22"/>
        </w:rPr>
        <w:t xml:space="preserve">Lanzi G, de Miranda JR, Boniotti MB, Cameron CE, Lavazza A, Capucci L, Camazine SM, Rossi C. 2006. Molecular and biological characterization of deformed wing virus of honeybees (Apis mellifera L.). J Virol. 80(10):4998-5009. </w:t>
      </w:r>
      <w:r w:rsidR="00E63823" w:rsidRPr="00AD3D6E">
        <w:rPr>
          <w:rFonts w:ascii="Arial" w:hAnsi="Arial" w:cs="Arial"/>
          <w:color w:val="000000"/>
          <w:sz w:val="22"/>
          <w:szCs w:val="22"/>
        </w:rPr>
        <w:t xml:space="preserve">PMID: 16641291  PMCID: PMC1472076  DOI: </w:t>
      </w:r>
      <w:r w:rsidRPr="00AD3D6E">
        <w:rPr>
          <w:rFonts w:ascii="Arial" w:hAnsi="Arial" w:cs="Arial"/>
          <w:color w:val="000000"/>
          <w:sz w:val="22"/>
          <w:szCs w:val="22"/>
        </w:rPr>
        <w:t>10.1128/JVI.80.10.4998-5009</w:t>
      </w:r>
    </w:p>
    <w:p w14:paraId="7EA705A3" w14:textId="689034D3" w:rsidR="0089546F" w:rsidRPr="00AD3D6E" w:rsidRDefault="0089546F" w:rsidP="00E10BED">
      <w:pPr>
        <w:pStyle w:val="BodyTextIndent"/>
        <w:ind w:left="288" w:hanging="288"/>
        <w:rPr>
          <w:rFonts w:ascii="Arial" w:hAnsi="Arial" w:cs="Arial"/>
          <w:color w:val="000000"/>
          <w:sz w:val="22"/>
          <w:szCs w:val="22"/>
        </w:rPr>
      </w:pPr>
    </w:p>
    <w:p w14:paraId="51242B16" w14:textId="51F27C6A" w:rsidR="00EA27BF" w:rsidRPr="00AD3D6E" w:rsidRDefault="0089546F" w:rsidP="00EA27BF">
      <w:pPr>
        <w:pStyle w:val="BodyTextIndent"/>
        <w:ind w:left="288" w:hanging="288"/>
        <w:rPr>
          <w:rFonts w:ascii="Arial" w:hAnsi="Arial" w:cs="Arial"/>
          <w:color w:val="000000"/>
          <w:sz w:val="22"/>
          <w:szCs w:val="22"/>
        </w:rPr>
      </w:pPr>
      <w:r w:rsidRPr="00AD3D6E">
        <w:rPr>
          <w:rFonts w:ascii="Arial" w:hAnsi="Arial" w:cs="Arial"/>
          <w:color w:val="000000"/>
          <w:sz w:val="22"/>
          <w:szCs w:val="22"/>
        </w:rPr>
        <w:t xml:space="preserve">Mordecai GJ, Wilfert L, Martin SJ, Jones IM, Schroeder DC. </w:t>
      </w:r>
      <w:r w:rsidR="00EA27BF" w:rsidRPr="00AD3D6E">
        <w:rPr>
          <w:rFonts w:ascii="Arial" w:hAnsi="Arial" w:cs="Arial"/>
          <w:color w:val="000000"/>
          <w:sz w:val="22"/>
          <w:szCs w:val="22"/>
        </w:rPr>
        <w:t xml:space="preserve">2016. </w:t>
      </w:r>
      <w:r w:rsidRPr="00AD3D6E">
        <w:rPr>
          <w:rFonts w:ascii="Arial" w:hAnsi="Arial" w:cs="Arial"/>
          <w:color w:val="000000"/>
          <w:sz w:val="22"/>
          <w:szCs w:val="22"/>
        </w:rPr>
        <w:t>Diversity in a honey bee pathogen: First report of a third</w:t>
      </w:r>
      <w:r w:rsidR="00EA27BF" w:rsidRPr="00AD3D6E">
        <w:rPr>
          <w:rFonts w:ascii="Arial" w:hAnsi="Arial" w:cs="Arial"/>
          <w:color w:val="000000"/>
          <w:sz w:val="22"/>
          <w:szCs w:val="22"/>
        </w:rPr>
        <w:t xml:space="preserve"> </w:t>
      </w:r>
      <w:r w:rsidRPr="00AD3D6E">
        <w:rPr>
          <w:rFonts w:ascii="Arial" w:hAnsi="Arial" w:cs="Arial"/>
          <w:color w:val="000000"/>
          <w:sz w:val="22"/>
          <w:szCs w:val="22"/>
        </w:rPr>
        <w:t>master variant of the Deformed</w:t>
      </w:r>
      <w:r w:rsidR="00EA27BF" w:rsidRPr="00AD3D6E">
        <w:rPr>
          <w:rFonts w:ascii="Arial" w:hAnsi="Arial" w:cs="Arial"/>
          <w:color w:val="000000"/>
          <w:sz w:val="22"/>
          <w:szCs w:val="22"/>
        </w:rPr>
        <w:t xml:space="preserve"> </w:t>
      </w:r>
      <w:r w:rsidRPr="00AD3D6E">
        <w:rPr>
          <w:rFonts w:ascii="Arial" w:hAnsi="Arial" w:cs="Arial"/>
          <w:color w:val="000000"/>
          <w:sz w:val="22"/>
          <w:szCs w:val="22"/>
        </w:rPr>
        <w:t>Wing Virus quasispecies. ISME J., 10, 1264–1273</w:t>
      </w:r>
      <w:r w:rsidR="00EA27BF" w:rsidRPr="00AD3D6E">
        <w:rPr>
          <w:rFonts w:ascii="Arial" w:hAnsi="Arial" w:cs="Arial"/>
          <w:color w:val="000000"/>
          <w:sz w:val="22"/>
          <w:szCs w:val="22"/>
        </w:rPr>
        <w:t xml:space="preserve">. </w:t>
      </w:r>
      <w:r w:rsidR="00E63823" w:rsidRPr="00AD3D6E">
        <w:rPr>
          <w:rFonts w:ascii="Arial" w:hAnsi="Arial" w:cs="Arial"/>
          <w:color w:val="000000"/>
          <w:sz w:val="22"/>
          <w:szCs w:val="22"/>
        </w:rPr>
        <w:t xml:space="preserve">PMID: 26574686  PMCID: PMC5029213  DOI: </w:t>
      </w:r>
      <w:r w:rsidR="00EA27BF" w:rsidRPr="00AD3D6E">
        <w:rPr>
          <w:rFonts w:ascii="Arial" w:hAnsi="Arial" w:cs="Arial"/>
          <w:color w:val="000000"/>
          <w:sz w:val="22"/>
          <w:szCs w:val="22"/>
        </w:rPr>
        <w:t xml:space="preserve"> 10.1038/ismej.2015.178.</w:t>
      </w:r>
    </w:p>
    <w:p w14:paraId="10E78DCE" w14:textId="77777777" w:rsidR="00EA27BF" w:rsidRPr="00AD3D6E" w:rsidRDefault="00EA27BF" w:rsidP="00EA27BF">
      <w:pPr>
        <w:pStyle w:val="BodyTextIndent"/>
        <w:ind w:left="288" w:hanging="288"/>
        <w:rPr>
          <w:rFonts w:ascii="Arial" w:hAnsi="Arial" w:cs="Arial"/>
          <w:color w:val="000000"/>
          <w:sz w:val="22"/>
          <w:szCs w:val="22"/>
        </w:rPr>
      </w:pPr>
    </w:p>
    <w:p w14:paraId="1420714B" w14:textId="38AAD600" w:rsidR="00EA27BF" w:rsidRPr="00AD3D6E" w:rsidRDefault="00EA27BF" w:rsidP="00EA27BF">
      <w:pPr>
        <w:pStyle w:val="BodyTextIndent"/>
        <w:ind w:left="288" w:hanging="288"/>
        <w:rPr>
          <w:rFonts w:ascii="Arial" w:hAnsi="Arial" w:cs="Arial"/>
          <w:color w:val="000000"/>
          <w:sz w:val="22"/>
          <w:szCs w:val="22"/>
        </w:rPr>
      </w:pPr>
      <w:r w:rsidRPr="00AD3D6E">
        <w:rPr>
          <w:rFonts w:ascii="Arial" w:hAnsi="Arial" w:cs="Arial"/>
          <w:color w:val="000000"/>
          <w:sz w:val="22"/>
          <w:szCs w:val="22"/>
        </w:rPr>
        <w:t xml:space="preserve">Ongus JR, Peters D, Bonmatin JM, Bengsch E, Vlak JM, van Oers, MM. 2004. Complete sequence of a picorna-like virus of the genus Iflavirus replicating in the mite </w:t>
      </w:r>
      <w:r w:rsidRPr="00AD3D6E">
        <w:rPr>
          <w:rFonts w:ascii="Arial" w:hAnsi="Arial" w:cs="Arial"/>
          <w:i/>
          <w:color w:val="000000"/>
          <w:sz w:val="22"/>
          <w:szCs w:val="22"/>
        </w:rPr>
        <w:t>Varroa destructor</w:t>
      </w:r>
      <w:r w:rsidRPr="00AD3D6E">
        <w:rPr>
          <w:rFonts w:ascii="Arial" w:hAnsi="Arial" w:cs="Arial"/>
          <w:color w:val="000000"/>
          <w:sz w:val="22"/>
          <w:szCs w:val="22"/>
        </w:rPr>
        <w:t>. J. Gen. Virol. 85:3747–3755</w:t>
      </w:r>
      <w:r w:rsidR="00E63823" w:rsidRPr="00AD3D6E">
        <w:rPr>
          <w:rFonts w:ascii="Arial" w:hAnsi="Arial" w:cs="Arial"/>
          <w:color w:val="000000"/>
          <w:sz w:val="22"/>
          <w:szCs w:val="22"/>
        </w:rPr>
        <w:t>. PMID: 15557248  DOI: 10.1099/vir.0.80470-0</w:t>
      </w:r>
      <w:r w:rsidR="00EF7AE2" w:rsidRPr="00AD3D6E">
        <w:rPr>
          <w:rFonts w:ascii="Arial" w:hAnsi="Arial" w:cs="Arial"/>
          <w:color w:val="000000"/>
          <w:sz w:val="22"/>
          <w:szCs w:val="22"/>
        </w:rPr>
        <w:t>.</w:t>
      </w:r>
      <w:r w:rsidR="00E63823" w:rsidRPr="00AD3D6E">
        <w:rPr>
          <w:rFonts w:ascii="Arial" w:hAnsi="Arial" w:cs="Arial"/>
          <w:color w:val="000000"/>
          <w:sz w:val="22"/>
          <w:szCs w:val="22"/>
        </w:rPr>
        <w:t xml:space="preserve"> </w:t>
      </w:r>
    </w:p>
    <w:sectPr w:rsidR="00EA27BF" w:rsidRPr="00AD3D6E">
      <w:headerReference w:type="default" r:id="rId1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50222" w14:textId="77777777" w:rsidR="00AD7D46" w:rsidRDefault="00AD7D46">
      <w:r>
        <w:separator/>
      </w:r>
    </w:p>
  </w:endnote>
  <w:endnote w:type="continuationSeparator" w:id="0">
    <w:p w14:paraId="115EBF57" w14:textId="77777777" w:rsidR="00AD7D46" w:rsidRDefault="00AD7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dobe Devanagari">
    <w:altName w:val="Kokila"/>
    <w:panose1 w:val="020B0604020202020204"/>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DDE5E" w14:textId="77777777" w:rsidR="00AD7D46" w:rsidRDefault="00AD7D46">
      <w:r>
        <w:separator/>
      </w:r>
    </w:p>
  </w:footnote>
  <w:footnote w:type="continuationSeparator" w:id="0">
    <w:p w14:paraId="5FE46669" w14:textId="77777777" w:rsidR="00AD7D46" w:rsidRDefault="00AD7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F2870"/>
    <w:multiLevelType w:val="hybridMultilevel"/>
    <w:tmpl w:val="1F0A28A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17B03F6"/>
    <w:multiLevelType w:val="hybridMultilevel"/>
    <w:tmpl w:val="072804EA"/>
    <w:lvl w:ilvl="0" w:tplc="D87EDF96">
      <w:start w:val="1"/>
      <w:numFmt w:val="lowerLetter"/>
      <w:lvlText w:val="%1)"/>
      <w:lvlJc w:val="left"/>
      <w:pPr>
        <w:ind w:left="405" w:hanging="360"/>
      </w:pPr>
    </w:lvl>
    <w:lvl w:ilvl="1" w:tplc="08090019">
      <w:start w:val="1"/>
      <w:numFmt w:val="lowerLetter"/>
      <w:lvlText w:val="%2."/>
      <w:lvlJc w:val="left"/>
      <w:pPr>
        <w:ind w:left="1125" w:hanging="360"/>
      </w:pPr>
    </w:lvl>
    <w:lvl w:ilvl="2" w:tplc="0809001B">
      <w:start w:val="1"/>
      <w:numFmt w:val="lowerRoman"/>
      <w:lvlText w:val="%3."/>
      <w:lvlJc w:val="right"/>
      <w:pPr>
        <w:ind w:left="1845" w:hanging="180"/>
      </w:pPr>
    </w:lvl>
    <w:lvl w:ilvl="3" w:tplc="0809000F">
      <w:start w:val="1"/>
      <w:numFmt w:val="decimal"/>
      <w:lvlText w:val="%4."/>
      <w:lvlJc w:val="left"/>
      <w:pPr>
        <w:ind w:left="2565" w:hanging="360"/>
      </w:pPr>
    </w:lvl>
    <w:lvl w:ilvl="4" w:tplc="08090019">
      <w:start w:val="1"/>
      <w:numFmt w:val="lowerLetter"/>
      <w:lvlText w:val="%5."/>
      <w:lvlJc w:val="left"/>
      <w:pPr>
        <w:ind w:left="3285" w:hanging="360"/>
      </w:pPr>
    </w:lvl>
    <w:lvl w:ilvl="5" w:tplc="0809001B">
      <w:start w:val="1"/>
      <w:numFmt w:val="lowerRoman"/>
      <w:lvlText w:val="%6."/>
      <w:lvlJc w:val="right"/>
      <w:pPr>
        <w:ind w:left="4005" w:hanging="180"/>
      </w:pPr>
    </w:lvl>
    <w:lvl w:ilvl="6" w:tplc="0809000F">
      <w:start w:val="1"/>
      <w:numFmt w:val="decimal"/>
      <w:lvlText w:val="%7."/>
      <w:lvlJc w:val="left"/>
      <w:pPr>
        <w:ind w:left="4725" w:hanging="360"/>
      </w:pPr>
    </w:lvl>
    <w:lvl w:ilvl="7" w:tplc="08090019">
      <w:start w:val="1"/>
      <w:numFmt w:val="lowerLetter"/>
      <w:lvlText w:val="%8."/>
      <w:lvlJc w:val="left"/>
      <w:pPr>
        <w:ind w:left="5445" w:hanging="360"/>
      </w:pPr>
    </w:lvl>
    <w:lvl w:ilvl="8" w:tplc="0809001B">
      <w:start w:val="1"/>
      <w:numFmt w:val="lowerRoman"/>
      <w:lvlText w:val="%9."/>
      <w:lvlJc w:val="right"/>
      <w:pPr>
        <w:ind w:left="6165"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4856E81"/>
    <w:multiLevelType w:val="hybridMultilevel"/>
    <w:tmpl w:val="15361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F801556"/>
    <w:multiLevelType w:val="hybridMultilevel"/>
    <w:tmpl w:val="AF5A7A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n, Judy -ARS">
    <w15:presenceInfo w15:providerId="AD" w15:userId="S::judy.chen@usda.gov::33aa2230-1c24-43df-a283-a82063a8ad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3MDO3NDQ2NTa0tLRU0lEKTi0uzszPAykwqQUAmsqc4ywAAAA="/>
  </w:docVars>
  <w:rsids>
    <w:rsidRoot w:val="00A174CC"/>
    <w:rsid w:val="00042B9A"/>
    <w:rsid w:val="00066E6D"/>
    <w:rsid w:val="00090493"/>
    <w:rsid w:val="000B323A"/>
    <w:rsid w:val="0018184E"/>
    <w:rsid w:val="0020401B"/>
    <w:rsid w:val="002065CA"/>
    <w:rsid w:val="002132A4"/>
    <w:rsid w:val="002170DD"/>
    <w:rsid w:val="00234C98"/>
    <w:rsid w:val="00245E3E"/>
    <w:rsid w:val="00292425"/>
    <w:rsid w:val="002E0D11"/>
    <w:rsid w:val="00334DDF"/>
    <w:rsid w:val="00390A52"/>
    <w:rsid w:val="0043110C"/>
    <w:rsid w:val="00455D9F"/>
    <w:rsid w:val="00460732"/>
    <w:rsid w:val="004A79AE"/>
    <w:rsid w:val="004F6C9A"/>
    <w:rsid w:val="00512355"/>
    <w:rsid w:val="00543F86"/>
    <w:rsid w:val="005544B6"/>
    <w:rsid w:val="00584D5A"/>
    <w:rsid w:val="005A29D0"/>
    <w:rsid w:val="005A54C3"/>
    <w:rsid w:val="00656F45"/>
    <w:rsid w:val="00664CDB"/>
    <w:rsid w:val="00694DEA"/>
    <w:rsid w:val="006A6D1A"/>
    <w:rsid w:val="006B20DC"/>
    <w:rsid w:val="006F7DB9"/>
    <w:rsid w:val="0070715A"/>
    <w:rsid w:val="00736270"/>
    <w:rsid w:val="007C19B3"/>
    <w:rsid w:val="007C1B70"/>
    <w:rsid w:val="007C4958"/>
    <w:rsid w:val="0080733D"/>
    <w:rsid w:val="008674B8"/>
    <w:rsid w:val="008746FD"/>
    <w:rsid w:val="008815EE"/>
    <w:rsid w:val="0089546F"/>
    <w:rsid w:val="008E222D"/>
    <w:rsid w:val="00905355"/>
    <w:rsid w:val="00915093"/>
    <w:rsid w:val="009819FC"/>
    <w:rsid w:val="009936E6"/>
    <w:rsid w:val="009B6831"/>
    <w:rsid w:val="009F4C24"/>
    <w:rsid w:val="00A048B0"/>
    <w:rsid w:val="00A055D9"/>
    <w:rsid w:val="00A174CC"/>
    <w:rsid w:val="00A228D8"/>
    <w:rsid w:val="00A379CC"/>
    <w:rsid w:val="00A602AD"/>
    <w:rsid w:val="00A8243E"/>
    <w:rsid w:val="00A93B20"/>
    <w:rsid w:val="00AB654B"/>
    <w:rsid w:val="00AC65E3"/>
    <w:rsid w:val="00AC773B"/>
    <w:rsid w:val="00AD3D6E"/>
    <w:rsid w:val="00AD7D46"/>
    <w:rsid w:val="00AE7C9F"/>
    <w:rsid w:val="00BA228C"/>
    <w:rsid w:val="00BB73AF"/>
    <w:rsid w:val="00BD3F44"/>
    <w:rsid w:val="00BF0F8C"/>
    <w:rsid w:val="00C270CA"/>
    <w:rsid w:val="00C53639"/>
    <w:rsid w:val="00C777F2"/>
    <w:rsid w:val="00C81E60"/>
    <w:rsid w:val="00CC5631"/>
    <w:rsid w:val="00CD7D2B"/>
    <w:rsid w:val="00CE662C"/>
    <w:rsid w:val="00D269EC"/>
    <w:rsid w:val="00D377EE"/>
    <w:rsid w:val="00D415CE"/>
    <w:rsid w:val="00DB4910"/>
    <w:rsid w:val="00DB5643"/>
    <w:rsid w:val="00DC37FC"/>
    <w:rsid w:val="00DD795E"/>
    <w:rsid w:val="00DE48AB"/>
    <w:rsid w:val="00DF2829"/>
    <w:rsid w:val="00E10BED"/>
    <w:rsid w:val="00E63823"/>
    <w:rsid w:val="00E77DCF"/>
    <w:rsid w:val="00EA27BF"/>
    <w:rsid w:val="00EB1B5C"/>
    <w:rsid w:val="00EC0941"/>
    <w:rsid w:val="00EF7AE2"/>
    <w:rsid w:val="00F32AEE"/>
    <w:rsid w:val="00F7046E"/>
    <w:rsid w:val="00F93FDD"/>
    <w:rsid w:val="00FC1783"/>
    <w:rsid w:val="00FC29F3"/>
    <w:rsid w:val="00FF0B0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rsid w:val="005544B6"/>
    <w:rPr>
      <w:color w:val="0000FF"/>
      <w:u w:val="single"/>
    </w:rPr>
  </w:style>
  <w:style w:type="character" w:styleId="UnresolvedMention">
    <w:name w:val="Unresolved Mention"/>
    <w:basedOn w:val="DefaultParagraphFont"/>
    <w:uiPriority w:val="99"/>
    <w:rsid w:val="005544B6"/>
    <w:rPr>
      <w:color w:val="605E5C"/>
      <w:shd w:val="clear" w:color="auto" w:fill="E1DFDD"/>
    </w:rPr>
  </w:style>
  <w:style w:type="paragraph" w:styleId="ListParagraph">
    <w:name w:val="List Paragraph"/>
    <w:basedOn w:val="Normal"/>
    <w:uiPriority w:val="34"/>
    <w:qFormat/>
    <w:rsid w:val="00EB1B5C"/>
    <w:pPr>
      <w:ind w:left="720"/>
      <w:contextualSpacing/>
    </w:pPr>
  </w:style>
  <w:style w:type="paragraph" w:customStyle="1" w:styleId="Level2">
    <w:name w:val="Level 2"/>
    <w:basedOn w:val="Normal"/>
    <w:link w:val="Level2Char"/>
    <w:qFormat/>
    <w:rsid w:val="007C4958"/>
    <w:rPr>
      <w:rFonts w:eastAsia="MS Mincho"/>
      <w:b/>
      <w:sz w:val="28"/>
      <w:szCs w:val="28"/>
      <w:lang w:val="en-GB"/>
    </w:rPr>
  </w:style>
  <w:style w:type="character" w:customStyle="1" w:styleId="Level2Char">
    <w:name w:val="Level 2 Char"/>
    <w:link w:val="Level2"/>
    <w:rsid w:val="007C4958"/>
    <w:rPr>
      <w:rFonts w:ascii="Times New Roman" w:eastAsia="MS Mincho" w:hAnsi="Times New Roman" w:cs="Times New Roman"/>
      <w:b/>
      <w:sz w:val="28"/>
      <w:szCs w:val="28"/>
    </w:rPr>
  </w:style>
  <w:style w:type="paragraph" w:customStyle="1" w:styleId="MDPI51figurecaption">
    <w:name w:val="MDPI_5.1_figure_caption"/>
    <w:qFormat/>
    <w:rsid w:val="009B6831"/>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styleId="NormalWeb">
    <w:name w:val="Normal (Web)"/>
    <w:basedOn w:val="Normal"/>
    <w:uiPriority w:val="99"/>
    <w:semiHidden/>
    <w:unhideWhenUsed/>
    <w:rsid w:val="00656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514516">
      <w:bodyDiv w:val="1"/>
      <w:marLeft w:val="0"/>
      <w:marRight w:val="0"/>
      <w:marTop w:val="0"/>
      <w:marBottom w:val="0"/>
      <w:divBdr>
        <w:top w:val="none" w:sz="0" w:space="0" w:color="auto"/>
        <w:left w:val="none" w:sz="0" w:space="0" w:color="auto"/>
        <w:bottom w:val="none" w:sz="0" w:space="0" w:color="auto"/>
        <w:right w:val="none" w:sz="0" w:space="0" w:color="auto"/>
      </w:divBdr>
      <w:divsChild>
        <w:div w:id="1936283655">
          <w:marLeft w:val="0"/>
          <w:marRight w:val="0"/>
          <w:marTop w:val="0"/>
          <w:marBottom w:val="0"/>
          <w:divBdr>
            <w:top w:val="none" w:sz="0" w:space="0" w:color="auto"/>
            <w:left w:val="none" w:sz="0" w:space="0" w:color="auto"/>
            <w:bottom w:val="none" w:sz="0" w:space="0" w:color="auto"/>
            <w:right w:val="none" w:sz="0" w:space="0" w:color="auto"/>
          </w:divBdr>
          <w:divsChild>
            <w:div w:id="1370570132">
              <w:marLeft w:val="0"/>
              <w:marRight w:val="0"/>
              <w:marTop w:val="0"/>
              <w:marBottom w:val="0"/>
              <w:divBdr>
                <w:top w:val="none" w:sz="0" w:space="0" w:color="auto"/>
                <w:left w:val="none" w:sz="0" w:space="0" w:color="auto"/>
                <w:bottom w:val="none" w:sz="0" w:space="0" w:color="auto"/>
                <w:right w:val="none" w:sz="0" w:space="0" w:color="auto"/>
              </w:divBdr>
              <w:divsChild>
                <w:div w:id="34651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972399">
      <w:bodyDiv w:val="1"/>
      <w:marLeft w:val="0"/>
      <w:marRight w:val="0"/>
      <w:marTop w:val="0"/>
      <w:marBottom w:val="0"/>
      <w:divBdr>
        <w:top w:val="none" w:sz="0" w:space="0" w:color="auto"/>
        <w:left w:val="none" w:sz="0" w:space="0" w:color="auto"/>
        <w:bottom w:val="none" w:sz="0" w:space="0" w:color="auto"/>
        <w:right w:val="none" w:sz="0" w:space="0" w:color="auto"/>
      </w:divBdr>
      <w:divsChild>
        <w:div w:id="10185634">
          <w:marLeft w:val="0"/>
          <w:marRight w:val="0"/>
          <w:marTop w:val="0"/>
          <w:marBottom w:val="0"/>
          <w:divBdr>
            <w:top w:val="none" w:sz="0" w:space="0" w:color="auto"/>
            <w:left w:val="none" w:sz="0" w:space="0" w:color="auto"/>
            <w:bottom w:val="none" w:sz="0" w:space="0" w:color="auto"/>
            <w:right w:val="none" w:sz="0" w:space="0" w:color="auto"/>
          </w:divBdr>
          <w:divsChild>
            <w:div w:id="1572933386">
              <w:marLeft w:val="0"/>
              <w:marRight w:val="0"/>
              <w:marTop w:val="0"/>
              <w:marBottom w:val="0"/>
              <w:divBdr>
                <w:top w:val="none" w:sz="0" w:space="0" w:color="auto"/>
                <w:left w:val="none" w:sz="0" w:space="0" w:color="auto"/>
                <w:bottom w:val="none" w:sz="0" w:space="0" w:color="auto"/>
                <w:right w:val="none" w:sz="0" w:space="0" w:color="auto"/>
              </w:divBdr>
              <w:divsChild>
                <w:div w:id="197482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450920">
      <w:bodyDiv w:val="1"/>
      <w:marLeft w:val="0"/>
      <w:marRight w:val="0"/>
      <w:marTop w:val="0"/>
      <w:marBottom w:val="0"/>
      <w:divBdr>
        <w:top w:val="none" w:sz="0" w:space="0" w:color="auto"/>
        <w:left w:val="none" w:sz="0" w:space="0" w:color="auto"/>
        <w:bottom w:val="none" w:sz="0" w:space="0" w:color="auto"/>
        <w:right w:val="none" w:sz="0" w:space="0" w:color="auto"/>
      </w:divBdr>
    </w:div>
    <w:div w:id="1294747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udy.chen@usda.gov" TargetMode="External"/><Relationship Id="rId13" Type="http://schemas.openxmlformats.org/officeDocument/2006/relationships/hyperlink" Target="mailto:dcschroe@umn.edu"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ugene.ryabov@gmai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achim.de.miranda@slu.se" TargetMode="External"/><Relationship Id="rId5" Type="http://schemas.openxmlformats.org/officeDocument/2006/relationships/footnotes" Target="footnotes.xml"/><Relationship Id="rId15" Type="http://schemas.openxmlformats.org/officeDocument/2006/relationships/image" Target="media/image2.tiff"/><Relationship Id="rId10" Type="http://schemas.openxmlformats.org/officeDocument/2006/relationships/hyperlink" Target="mailto:ej@mail.ubc.c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teven.valles@usda.gov" TargetMode="External"/><Relationship Id="rId14" Type="http://schemas.openxmlformats.org/officeDocument/2006/relationships/hyperlink" Target="mailto:gecheverria@fcv.unlp.edu.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6</cp:revision>
  <dcterms:created xsi:type="dcterms:W3CDTF">2021-09-17T10:58:00Z</dcterms:created>
  <dcterms:modified xsi:type="dcterms:W3CDTF">2022-03-13T02:58:00Z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